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4531B" w14:textId="6C45A600" w:rsidR="00B155EB" w:rsidRDefault="00B155EB" w:rsidP="00B155EB">
      <w:pPr>
        <w:pStyle w:val="Caption"/>
        <w:keepNext/>
        <w:jc w:val="center"/>
      </w:pPr>
      <w:r>
        <w:rPr>
          <w:b/>
        </w:rPr>
        <w:t xml:space="preserve">Supplemental Table </w:t>
      </w:r>
      <w:r>
        <w:rPr>
          <w:rFonts w:hint="eastAsia"/>
          <w:b/>
        </w:rPr>
        <w:t>3</w:t>
      </w:r>
      <w:r w:rsidRPr="00774D10">
        <w:rPr>
          <w:b/>
        </w:rPr>
        <w:t xml:space="preserve">: </w:t>
      </w:r>
      <w:r w:rsidRPr="00B0152C">
        <w:t>Detailed description of mutations in PSEN-</w:t>
      </w:r>
      <w:r w:rsidRPr="00B0152C">
        <w:rPr>
          <w:rFonts w:hint="eastAsia"/>
        </w:rPr>
        <w:t>2</w:t>
      </w:r>
      <w:r w:rsidRPr="00B0152C">
        <w:t>.</w:t>
      </w:r>
    </w:p>
    <w:p w14:paraId="0BF08B88" w14:textId="64F9C12A" w:rsidR="00B155EB" w:rsidRDefault="00B155EB" w:rsidP="00B155EB">
      <w:pPr>
        <w:pStyle w:val="Caption"/>
        <w:keepNext/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905"/>
        <w:gridCol w:w="1134"/>
        <w:gridCol w:w="1276"/>
        <w:gridCol w:w="1275"/>
        <w:gridCol w:w="1560"/>
        <w:gridCol w:w="1184"/>
      </w:tblGrid>
      <w:tr w:rsidR="004C4128" w:rsidRPr="006F5F60" w14:paraId="0FD11B9B" w14:textId="77777777" w:rsidTr="00B816C8">
        <w:tc>
          <w:tcPr>
            <w:tcW w:w="1188" w:type="dxa"/>
          </w:tcPr>
          <w:p w14:paraId="2A43DE2D" w14:textId="77777777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Mutation</w:t>
            </w:r>
          </w:p>
          <w:p w14:paraId="08AF33C6" w14:textId="77777777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(Exon)</w:t>
            </w:r>
          </w:p>
        </w:tc>
        <w:tc>
          <w:tcPr>
            <w:tcW w:w="905" w:type="dxa"/>
          </w:tcPr>
          <w:p w14:paraId="4461FB16" w14:textId="77777777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Ethnic origin</w:t>
            </w:r>
          </w:p>
        </w:tc>
        <w:tc>
          <w:tcPr>
            <w:tcW w:w="1134" w:type="dxa"/>
          </w:tcPr>
          <w:p w14:paraId="7DEA51C1" w14:textId="31C1F652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Freq</w:t>
            </w:r>
            <w:r w:rsidR="00896F4C" w:rsidRPr="00755974">
              <w:rPr>
                <w:b/>
                <w:sz w:val="16"/>
                <w:szCs w:val="16"/>
              </w:rPr>
              <w:t>uency</w:t>
            </w:r>
          </w:p>
          <w:p w14:paraId="214F665B" w14:textId="6CEBDDF0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(</w:t>
            </w:r>
            <w:r w:rsidR="0019030A" w:rsidRPr="00755974">
              <w:rPr>
                <w:b/>
                <w:sz w:val="16"/>
                <w:szCs w:val="16"/>
              </w:rPr>
              <w:t>Families</w:t>
            </w:r>
            <w:r w:rsidRPr="0075597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7E1673AB" w14:textId="77777777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AAO</w:t>
            </w:r>
          </w:p>
          <w:p w14:paraId="3E605351" w14:textId="48372D1D" w:rsidR="009B5593" w:rsidRPr="00755974" w:rsidRDefault="0019030A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Range</w:t>
            </w:r>
            <w:r w:rsidR="00BF72B3" w:rsidRPr="00755974">
              <w:rPr>
                <w:b/>
                <w:sz w:val="16"/>
                <w:szCs w:val="16"/>
              </w:rPr>
              <w:t>/mean</w:t>
            </w:r>
          </w:p>
          <w:p w14:paraId="10692F5B" w14:textId="0009D6C9" w:rsidR="00BF72B3" w:rsidRPr="00755974" w:rsidRDefault="00386689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(</w:t>
            </w:r>
            <w:r w:rsidR="0019030A" w:rsidRPr="00755974">
              <w:rPr>
                <w:b/>
                <w:sz w:val="16"/>
                <w:szCs w:val="16"/>
              </w:rPr>
              <w:t>Year</w:t>
            </w:r>
            <w:r w:rsidR="00BF72B3" w:rsidRPr="0075597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14:paraId="2E4A833C" w14:textId="30DF808F" w:rsidR="00624E7A" w:rsidRPr="00755974" w:rsidRDefault="00624E7A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Dis</w:t>
            </w:r>
            <w:r w:rsidR="004C4128" w:rsidRPr="00755974">
              <w:rPr>
                <w:b/>
                <w:sz w:val="16"/>
                <w:szCs w:val="16"/>
              </w:rPr>
              <w:t>ease</w:t>
            </w:r>
          </w:p>
          <w:p w14:paraId="7B997214" w14:textId="2AB2140F" w:rsidR="00BF72B3" w:rsidRPr="00755974" w:rsidRDefault="00624E7A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Dur</w:t>
            </w:r>
            <w:r w:rsidR="004C4128" w:rsidRPr="00755974">
              <w:rPr>
                <w:b/>
                <w:sz w:val="16"/>
                <w:szCs w:val="16"/>
              </w:rPr>
              <w:t>ation</w:t>
            </w:r>
          </w:p>
          <w:p w14:paraId="48BA6EF0" w14:textId="710EBD80" w:rsidR="00386689" w:rsidRPr="00755974" w:rsidRDefault="0019030A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Range</w:t>
            </w:r>
            <w:r w:rsidR="00386689" w:rsidRPr="00755974">
              <w:rPr>
                <w:b/>
                <w:sz w:val="16"/>
                <w:szCs w:val="16"/>
              </w:rPr>
              <w:t>/mean</w:t>
            </w:r>
          </w:p>
          <w:p w14:paraId="333EC8D3" w14:textId="65520B83" w:rsidR="00BF72B3" w:rsidRPr="00755974" w:rsidRDefault="00386689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(</w:t>
            </w:r>
            <w:r w:rsidR="0019030A" w:rsidRPr="00755974">
              <w:rPr>
                <w:b/>
                <w:sz w:val="16"/>
                <w:szCs w:val="16"/>
              </w:rPr>
              <w:t>Year</w:t>
            </w:r>
            <w:r w:rsidR="00BF72B3" w:rsidRPr="0075597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14:paraId="0AAB261D" w14:textId="77777777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Phenotype in addition to Cognitive decline</w:t>
            </w:r>
          </w:p>
        </w:tc>
        <w:tc>
          <w:tcPr>
            <w:tcW w:w="1184" w:type="dxa"/>
          </w:tcPr>
          <w:p w14:paraId="62E1E9BE" w14:textId="229CF5B3" w:rsidR="00BF72B3" w:rsidRPr="00755974" w:rsidRDefault="00BF72B3" w:rsidP="006F5F60">
            <w:pPr>
              <w:rPr>
                <w:b/>
                <w:sz w:val="16"/>
                <w:szCs w:val="16"/>
              </w:rPr>
            </w:pPr>
            <w:r w:rsidRPr="00755974">
              <w:rPr>
                <w:b/>
                <w:sz w:val="16"/>
                <w:szCs w:val="16"/>
              </w:rPr>
              <w:t>Reference</w:t>
            </w:r>
          </w:p>
        </w:tc>
      </w:tr>
      <w:tr w:rsidR="004C4128" w:rsidRPr="006F5F60" w14:paraId="058C0BB9" w14:textId="77777777" w:rsidTr="00B816C8">
        <w:tc>
          <w:tcPr>
            <w:tcW w:w="1188" w:type="dxa"/>
          </w:tcPr>
          <w:p w14:paraId="641CCD44" w14:textId="6CB87328" w:rsidR="00BF72B3" w:rsidRPr="005355C2" w:rsidRDefault="006D0B89" w:rsidP="006F5F60">
            <w:pP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p.A85</w:t>
            </w:r>
            <w:r w:rsidR="005355C2">
              <w:rPr>
                <w:rFonts w:ascii="SimSun" w:hAnsi="SimSun" w:cs="SimSu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（</w:t>
            </w: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Ex4</w:t>
            </w:r>
            <w:r w:rsidRPr="006F5F60">
              <w:rPr>
                <w:rFonts w:ascii="SimSun" w:hAnsi="SimSun" w:cs="SimSu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）</w:t>
            </w:r>
          </w:p>
        </w:tc>
        <w:tc>
          <w:tcPr>
            <w:tcW w:w="905" w:type="dxa"/>
          </w:tcPr>
          <w:p w14:paraId="3FFBA03D" w14:textId="4CF6D881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Italy</w:t>
            </w:r>
          </w:p>
        </w:tc>
        <w:tc>
          <w:tcPr>
            <w:tcW w:w="1134" w:type="dxa"/>
          </w:tcPr>
          <w:p w14:paraId="333F2BA3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1979E023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60-71/63.6</w:t>
            </w:r>
          </w:p>
        </w:tc>
        <w:tc>
          <w:tcPr>
            <w:tcW w:w="1275" w:type="dxa"/>
          </w:tcPr>
          <w:p w14:paraId="739862F9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22-25/23.5</w:t>
            </w:r>
          </w:p>
        </w:tc>
        <w:tc>
          <w:tcPr>
            <w:tcW w:w="1560" w:type="dxa"/>
          </w:tcPr>
          <w:p w14:paraId="3819D681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Parkinsonism</w:t>
            </w:r>
          </w:p>
        </w:tc>
        <w:tc>
          <w:tcPr>
            <w:tcW w:w="1184" w:type="dxa"/>
          </w:tcPr>
          <w:p w14:paraId="5246EA01" w14:textId="068C4217" w:rsidR="00BF72B3" w:rsidRPr="006F5F60" w:rsidRDefault="007E6FAC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/>
            </w:r>
            <w:r w:rsidR="00DF2D55" w:rsidRPr="006F5F60">
              <w:rPr>
                <w:sz w:val="16"/>
                <w:szCs w:val="16"/>
              </w:rPr>
              <w:instrText xml:space="preserve"> ADDIN EN.CITE &lt;EndNote&gt;&lt;Cite&gt;&lt;Author&gt;Piscopo&lt;/Author&gt;&lt;Year&gt;2008&lt;/Year&gt;&lt;RecNum&gt;122&lt;/RecNum&gt;&lt;DisplayText&gt;[1]&lt;/DisplayText&gt;&lt;record&gt;&lt;rec-number&gt;122&lt;/rec-number&gt;&lt;foreign-keys&gt;&lt;key app="EN" db-id="vwwe05ppmz9fsnewetqx9xxgddrpvrszvv52" timestamp="1355817856"&gt;122&lt;/key&gt;&lt;/foreign-keys&gt;&lt;ref-type name="Journal Article"&gt;17&lt;/ref-type&gt;&lt;contributors&gt;&lt;authors&gt;&lt;author&gt;Piscopo, P.&lt;/author&gt;&lt;author&gt;Marcon, G.&lt;/author&gt;&lt;author&gt;Piras, M. R.&lt;/author&gt;&lt;author&gt;Crestini, A.&lt;/author&gt;&lt;author&gt;Campeggi, L. M.&lt;/author&gt;&lt;author&gt;Deiana, E.&lt;/author&gt;&lt;author&gt;Cherchi, R.&lt;/author&gt;&lt;author&gt;Tanda, F.&lt;/author&gt;&lt;author&gt;Deplano, A.&lt;/author&gt;&lt;author&gt;Vanacore, N.&lt;/author&gt;&lt;author&gt;Tagliavini, F.&lt;/author&gt;&lt;author&gt;Pocchiari, M.&lt;/author&gt;&lt;author&gt;Giaccone, G.&lt;/author&gt;&lt;author&gt;Confaloni, A.&lt;/author&gt;&lt;/authors&gt;&lt;/contributors&gt;&lt;auth-address&gt;Istituto Superiore di Sanita, 00161 Rome, Italy.&lt;/auth-address&gt;&lt;titles&gt;&lt;title&gt;A novel PSEN2 mutation associated with a peculiar phenotype&lt;/title&gt;&lt;secondary-title&gt;Neurology&lt;/secondary-title&gt;&lt;/titles&gt;&lt;periodical&gt;&lt;full-title&gt;Neurology&lt;/full-title&gt;&lt;/periodical&gt;&lt;pages&gt;1549-54&lt;/pages&gt;&lt;volume&gt;70&lt;/volume&gt;&lt;number&gt;17&lt;/number&gt;&lt;edition&gt;2008/04/23&lt;/edition&gt;&lt;keywords&gt;&lt;keyword&gt;Adult&lt;/keyword&gt;&lt;keyword&gt;Aged&lt;/keyword&gt;&lt;keyword&gt;Aged, 80 and over&lt;/keyword&gt;&lt;keyword&gt;DNA Mutational Analysis&lt;/keyword&gt;&lt;keyword&gt;Dementia/ genetics/pathology&lt;/keyword&gt;&lt;keyword&gt;Female&lt;/keyword&gt;&lt;keyword&gt;Humans&lt;/keyword&gt;&lt;keyword&gt;Italy&lt;/keyword&gt;&lt;keyword&gt;Male&lt;/keyword&gt;&lt;keyword&gt;Middle Aged&lt;/keyword&gt;&lt;keyword&gt;Pedigree&lt;/keyword&gt;&lt;keyword&gt;Phenotype&lt;/keyword&gt;&lt;keyword&gt;Point Mutation&lt;/keyword&gt;&lt;keyword&gt;Presenilin-2/ genetics/metabolism&lt;/keyword&gt;&lt;/keywords&gt;&lt;dates&gt;&lt;year&gt;2008&lt;/year&gt;&lt;pub-dates&gt;&lt;date&gt;Apr 22&lt;/date&gt;&lt;/pub-dates&gt;&lt;/dates&gt;&lt;isbn&gt;1526-632X (Electronic)&amp;#xD;0028-3878 (Linking)&lt;/isbn&gt;&lt;accession-num&gt;18427071&lt;/accession-num&gt;&lt;urls&gt;&lt;/urls&gt;&lt;electronic-resource-num&gt;10.1212/01.wnl.0000310643.53587.87&lt;/electronic-resource-num&gt;&lt;remote-database-provider&gt;NLM&lt;/remote-database-provider&gt;&lt;language&gt;eng&lt;/language&gt;&lt;/record&gt;&lt;/Cite&gt;&lt;/EndNote&gt;</w:instrText>
            </w:r>
            <w:r w:rsidRPr="006F5F60">
              <w:rPr>
                <w:sz w:val="16"/>
                <w:szCs w:val="16"/>
              </w:rPr>
              <w:fldChar w:fldCharType="separate"/>
            </w:r>
            <w:r w:rsidR="00DF2D55" w:rsidRPr="006F5F60">
              <w:rPr>
                <w:noProof/>
                <w:sz w:val="16"/>
                <w:szCs w:val="16"/>
              </w:rPr>
              <w:t>[</w:t>
            </w:r>
            <w:hyperlink w:anchor="_ENREF_1" w:tooltip="Piscopo, 2008 #122" w:history="1">
              <w:r w:rsidR="0021035F" w:rsidRPr="006F5F60">
                <w:rPr>
                  <w:noProof/>
                  <w:sz w:val="16"/>
                  <w:szCs w:val="16"/>
                </w:rPr>
                <w:t>1</w:t>
              </w:r>
            </w:hyperlink>
            <w:r w:rsidR="00DF2D55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58BD653D" w14:textId="77777777" w:rsidTr="00B816C8">
        <w:tc>
          <w:tcPr>
            <w:tcW w:w="1188" w:type="dxa"/>
          </w:tcPr>
          <w:p w14:paraId="68AA6623" w14:textId="1C831B3B" w:rsidR="00BF72B3" w:rsidRPr="006F5F60" w:rsidRDefault="006D0B89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p.T122P</w:t>
            </w:r>
            <w:r w:rsidR="00B816C8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 (</w:t>
            </w: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Ex5</w:t>
            </w:r>
            <w:r w:rsidR="005355C2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3759B05E" w14:textId="38F1758B" w:rsidR="00BF72B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German</w:t>
            </w:r>
          </w:p>
        </w:tc>
        <w:tc>
          <w:tcPr>
            <w:tcW w:w="1134" w:type="dxa"/>
          </w:tcPr>
          <w:p w14:paraId="06CFDF18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6FAE4022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45-50/47.9</w:t>
            </w:r>
          </w:p>
        </w:tc>
        <w:tc>
          <w:tcPr>
            <w:tcW w:w="1275" w:type="dxa"/>
          </w:tcPr>
          <w:p w14:paraId="0ADF3CD5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3-28/12</w:t>
            </w:r>
          </w:p>
        </w:tc>
        <w:tc>
          <w:tcPr>
            <w:tcW w:w="1560" w:type="dxa"/>
          </w:tcPr>
          <w:p w14:paraId="312D812F" w14:textId="77777777" w:rsidR="00BF72B3" w:rsidRPr="006F5F60" w:rsidRDefault="00C92432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39C1BEB1" w14:textId="3AC0B089" w:rsidR="00BF72B3" w:rsidRPr="006F5F60" w:rsidRDefault="007E6FAC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PEVuZE5vdGU+PENpdGU+PEF1dGhvcj5GaW5ja2g8L0F1dGhvcj48WWVhcj4yMDA1PC9ZZWFyPjxS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</w:fldData>
              </w:fldChar>
            </w:r>
            <w:r w:rsidR="008F4DB8">
              <w:rPr>
                <w:sz w:val="16"/>
                <w:szCs w:val="16"/>
              </w:rPr>
              <w:instrText xml:space="preserve"> ADDIN EN.CITE </w:instrText>
            </w:r>
            <w:r w:rsidR="008F4DB8">
              <w:rPr>
                <w:sz w:val="16"/>
                <w:szCs w:val="16"/>
              </w:rPr>
              <w:fldChar w:fldCharType="begin">
                <w:fldData xml:space="preserve">PEVuZE5vdGU+PENpdGU+PEF1dGhvcj5GaW5ja2g8L0F1dGhvcj48WWVhcj4yMDA1PC9ZZWFyPjxS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</w:fldData>
              </w:fldChar>
            </w:r>
            <w:r w:rsidR="008F4DB8">
              <w:rPr>
                <w:sz w:val="16"/>
                <w:szCs w:val="16"/>
              </w:rPr>
              <w:instrText xml:space="preserve"> ADDIN EN.CITE.DATA </w:instrText>
            </w:r>
            <w:r w:rsidR="008F4DB8">
              <w:rPr>
                <w:sz w:val="16"/>
                <w:szCs w:val="16"/>
              </w:rPr>
            </w:r>
            <w:r w:rsidR="008F4DB8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8F4DB8">
              <w:rPr>
                <w:noProof/>
                <w:sz w:val="16"/>
                <w:szCs w:val="16"/>
              </w:rPr>
              <w:t>[</w:t>
            </w:r>
            <w:hyperlink w:anchor="_ENREF_2" w:tooltip="Finckh, 2005 #18" w:history="1">
              <w:r w:rsidR="0021035F">
                <w:rPr>
                  <w:noProof/>
                  <w:sz w:val="16"/>
                  <w:szCs w:val="16"/>
                </w:rPr>
                <w:t>2</w:t>
              </w:r>
            </w:hyperlink>
            <w:r w:rsidR="008F4DB8">
              <w:rPr>
                <w:noProof/>
                <w:sz w:val="16"/>
                <w:szCs w:val="16"/>
              </w:rPr>
              <w:t xml:space="preserve">, </w:t>
            </w:r>
            <w:hyperlink w:anchor="_ENREF_3" w:tooltip="Finckh, 2000 #2" w:history="1">
              <w:r w:rsidR="0021035F">
                <w:rPr>
                  <w:noProof/>
                  <w:sz w:val="16"/>
                  <w:szCs w:val="16"/>
                </w:rPr>
                <w:t>3</w:t>
              </w:r>
            </w:hyperlink>
            <w:r w:rsidR="008F4DB8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4691BEB4" w14:textId="77777777" w:rsidTr="00B816C8">
        <w:tc>
          <w:tcPr>
            <w:tcW w:w="1188" w:type="dxa"/>
          </w:tcPr>
          <w:p w14:paraId="519C1393" w14:textId="289E6CE4" w:rsidR="005F781A" w:rsidRPr="006F5F60" w:rsidRDefault="005F781A" w:rsidP="006F5F60">
            <w:pP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p.T122R</w:t>
            </w:r>
            <w:r w:rsidR="005355C2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(Ex5</w:t>
            </w:r>
            <w:r w:rsidR="005355C2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  <w:p w14:paraId="74E1C64D" w14:textId="6B9D1B46" w:rsidR="00BF72B3" w:rsidRPr="006F5F60" w:rsidRDefault="00BF72B3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</w:p>
        </w:tc>
        <w:tc>
          <w:tcPr>
            <w:tcW w:w="905" w:type="dxa"/>
          </w:tcPr>
          <w:p w14:paraId="41C497F2" w14:textId="372BC9ED" w:rsidR="00BF72B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Italy</w:t>
            </w:r>
          </w:p>
        </w:tc>
        <w:tc>
          <w:tcPr>
            <w:tcW w:w="1134" w:type="dxa"/>
          </w:tcPr>
          <w:p w14:paraId="2E05F588" w14:textId="77777777" w:rsidR="00BF72B3" w:rsidRPr="006F5F60" w:rsidRDefault="003C0778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35A93B59" w14:textId="77777777" w:rsidR="00BF72B3" w:rsidRPr="006F5F60" w:rsidRDefault="003C0778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52-65/57.3</w:t>
            </w:r>
          </w:p>
        </w:tc>
        <w:tc>
          <w:tcPr>
            <w:tcW w:w="1275" w:type="dxa"/>
          </w:tcPr>
          <w:p w14:paraId="3856901C" w14:textId="77777777" w:rsidR="00BF72B3" w:rsidRPr="006F5F60" w:rsidRDefault="003C0778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7-10/8.5</w:t>
            </w:r>
          </w:p>
        </w:tc>
        <w:tc>
          <w:tcPr>
            <w:tcW w:w="1560" w:type="dxa"/>
          </w:tcPr>
          <w:p w14:paraId="6BE366A6" w14:textId="77777777" w:rsidR="00BF72B3" w:rsidRPr="006F5F60" w:rsidRDefault="003C0778" w:rsidP="006F5F60">
            <w:pPr>
              <w:rPr>
                <w:sz w:val="16"/>
                <w:szCs w:val="16"/>
              </w:rPr>
            </w:pPr>
            <w:proofErr w:type="spellStart"/>
            <w:r w:rsidRPr="006F5F60">
              <w:rPr>
                <w:sz w:val="16"/>
                <w:szCs w:val="16"/>
              </w:rPr>
              <w:t>Frontotemporal</w:t>
            </w:r>
            <w:proofErr w:type="spellEnd"/>
            <w:r w:rsidRPr="006F5F60">
              <w:rPr>
                <w:sz w:val="16"/>
                <w:szCs w:val="16"/>
              </w:rPr>
              <w:t xml:space="preserve"> Dementia</w:t>
            </w:r>
          </w:p>
        </w:tc>
        <w:tc>
          <w:tcPr>
            <w:tcW w:w="1184" w:type="dxa"/>
          </w:tcPr>
          <w:p w14:paraId="0DE5DE67" w14:textId="10E7DBCD" w:rsidR="00BF72B3" w:rsidRPr="006F5F60" w:rsidRDefault="00904915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/>
            </w:r>
            <w:r w:rsidR="00DF2D55" w:rsidRPr="006F5F60">
              <w:rPr>
                <w:sz w:val="16"/>
                <w:szCs w:val="16"/>
              </w:rPr>
              <w:instrText xml:space="preserve"> ADDIN EN.CITE &lt;EndNote&gt;&lt;Cite&gt;&lt;Author&gt;Binetti&lt;/Author&gt;&lt;Year&gt;2003&lt;/Year&gt;&lt;RecNum&gt;123&lt;/RecNum&gt;&lt;DisplayText&gt;[4]&lt;/DisplayText&gt;&lt;record&gt;&lt;rec-number&gt;123&lt;/rec-number&gt;&lt;foreign-keys&gt;&lt;key app="EN" db-id="vwwe05ppmz9fsnewetqx9xxgddrpvrszvv52" timestamp="1355818098"&gt;123&lt;/key&gt;&lt;/foreign-keys&gt;&lt;ref-type name="Journal Article"&gt;17&lt;/ref-type&gt;&lt;contributors&gt;&lt;authors&gt;&lt;author&gt;Binetti, G.&lt;/author&gt;&lt;author&gt;Signorini, S.&lt;/author&gt;&lt;author&gt;Squitti, R.&lt;/author&gt;&lt;author&gt;Alberici, A.&lt;/author&gt;&lt;author&gt;Benussi, L.&lt;/author&gt;&lt;author&gt;Cassetta, E.&lt;/author&gt;&lt;author&gt;Frisoni, G. B.&lt;/author&gt;&lt;author&gt;Barbiero, L.&lt;/author&gt;&lt;author&gt;Feudatari, E.&lt;/author&gt;&lt;author&gt;Nicosia, F.&lt;/author&gt;&lt;author&gt;Testa, C.&lt;/author&gt;&lt;author&gt;Zanetti, O.&lt;/author&gt;&lt;author&gt;Gennarelli, M.&lt;/author&gt;&lt;author&gt;Perani, D.&lt;/author&gt;&lt;author&gt;Anchisi, D.&lt;/author&gt;&lt;author&gt;Ghidoni, R.&lt;/author&gt;&lt;author&gt;Rossini, P. M.&lt;/author&gt;&lt;/authors&gt;&lt;/contributors&gt;&lt;auth-address&gt;Neurobiology Lab and Memory Clinic, IRCCS-Fatebenefratelli, via Pilastroni 4, 25123 Brescia, Italy. gbinetti@oh-fbf.it&lt;/auth-address&gt;&lt;titles&gt;&lt;title&gt;Atypical dementia associated with a novel presenilin-2 mutation&lt;/title&gt;&lt;secondary-title&gt;Ann Neurol&lt;/secondary-title&gt;&lt;/titles&gt;&lt;periodical&gt;&lt;full-title&gt;Ann Neurol&lt;/full-title&gt;&lt;/periodical&gt;&lt;pages&gt;832-6&lt;/pages&gt;&lt;volume&gt;54&lt;/volume&gt;&lt;number&gt;6&lt;/number&gt;&lt;edition&gt;2003/12/19&lt;/edition&gt;&lt;keywords&gt;&lt;keyword&gt;Aged&lt;/keyword&gt;&lt;keyword&gt;Brain/pathology&lt;/keyword&gt;&lt;keyword&gt;Dementia/cerebrospinal fluid/ genetics/pathology/psychology&lt;/keyword&gt;&lt;keyword&gt;Female&lt;/keyword&gt;&lt;keyword&gt;Humans&lt;/keyword&gt;&lt;keyword&gt;Male&lt;/keyword&gt;&lt;keyword&gt;Membrane Proteins/ genetics&lt;/keyword&gt;&lt;keyword&gt;Middle Aged&lt;/keyword&gt;&lt;keyword&gt;Mutation&lt;/keyword&gt;&lt;keyword&gt;Pedigree&lt;/keyword&gt;&lt;keyword&gt;Presenilin-2&lt;/keyword&gt;&lt;/keywords&gt;&lt;dates&gt;&lt;year&gt;2003&lt;/year&gt;&lt;pub-dates&gt;&lt;date&gt;Dec&lt;/date&gt;&lt;/pub-dates&gt;&lt;/dates&gt;&lt;isbn&gt;0364-5134 (Print)&amp;#xD;0364-5134 (Linking)&lt;/isbn&gt;&lt;accession-num&gt;14681895&lt;/accession-num&gt;&lt;urls&gt;&lt;/urls&gt;&lt;electronic-resource-num&gt;10.1002/ana.10760&lt;/electronic-resource-num&gt;&lt;remote-database-provider&gt;NLM&lt;/remote-database-provider&gt;&lt;language&gt;eng&lt;/language&gt;&lt;/record&gt;&lt;/Cite&gt;&lt;/EndNote&gt;</w:instrText>
            </w:r>
            <w:r w:rsidRPr="006F5F60">
              <w:rPr>
                <w:sz w:val="16"/>
                <w:szCs w:val="16"/>
              </w:rPr>
              <w:fldChar w:fldCharType="separate"/>
            </w:r>
            <w:r w:rsidR="00DF2D55" w:rsidRPr="006F5F60">
              <w:rPr>
                <w:noProof/>
                <w:sz w:val="16"/>
                <w:szCs w:val="16"/>
              </w:rPr>
              <w:t>[</w:t>
            </w:r>
            <w:hyperlink w:anchor="_ENREF_4" w:tooltip="Binetti, 2003 #123" w:history="1">
              <w:r w:rsidR="0021035F" w:rsidRPr="006F5F60">
                <w:rPr>
                  <w:noProof/>
                  <w:sz w:val="16"/>
                  <w:szCs w:val="16"/>
                </w:rPr>
                <w:t>4</w:t>
              </w:r>
            </w:hyperlink>
            <w:r w:rsidR="00DF2D55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  <w:bookmarkStart w:id="0" w:name="_GoBack"/>
        <w:bookmarkEnd w:id="0"/>
      </w:tr>
      <w:tr w:rsidR="004C4128" w:rsidRPr="006F5F60" w14:paraId="5EB10D99" w14:textId="77777777" w:rsidTr="00B816C8">
        <w:tc>
          <w:tcPr>
            <w:tcW w:w="1188" w:type="dxa"/>
          </w:tcPr>
          <w:p w14:paraId="260F188C" w14:textId="35148B38" w:rsidR="00DF2D55" w:rsidRPr="006F5F60" w:rsidRDefault="00DF2D55" w:rsidP="005355C2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p.E126K</w:t>
            </w:r>
            <w:r w:rsidR="005355C2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(Ex5</w:t>
            </w:r>
            <w:r w:rsidR="005355C2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2C2D7480" w14:textId="77777777" w:rsidR="00DF2D55" w:rsidRPr="006F5F60" w:rsidRDefault="00DF2D55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6DB0A78" w14:textId="77777777" w:rsidR="00DF2D55" w:rsidRPr="006F5F60" w:rsidRDefault="00DF2D55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7C2D91BB" w14:textId="77777777" w:rsidR="00DF2D55" w:rsidRPr="006F5F60" w:rsidRDefault="00DF2D55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49-49/49.0</w:t>
            </w:r>
          </w:p>
        </w:tc>
        <w:tc>
          <w:tcPr>
            <w:tcW w:w="1275" w:type="dxa"/>
          </w:tcPr>
          <w:p w14:paraId="7B3CA199" w14:textId="77777777" w:rsidR="00DF2D55" w:rsidRPr="006F5F60" w:rsidRDefault="00DF2D55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23-23/23.0</w:t>
            </w:r>
          </w:p>
        </w:tc>
        <w:tc>
          <w:tcPr>
            <w:tcW w:w="1560" w:type="dxa"/>
          </w:tcPr>
          <w:p w14:paraId="601075B9" w14:textId="77777777" w:rsidR="00DF2D55" w:rsidRPr="006F5F60" w:rsidRDefault="00DF2D55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72811FE2" w14:textId="79A60CDF" w:rsidR="00DF2D55" w:rsidRPr="006F5F60" w:rsidRDefault="00DF2D55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/>
            </w:r>
            <w:r w:rsidRPr="006F5F60">
              <w:rPr>
                <w:sz w:val="16"/>
                <w:szCs w:val="16"/>
              </w:rPr>
              <w:instrText xml:space="preserve"> ADDIN EN.CITE &lt;EndNote&gt;&lt;Cite&gt;&lt;Author&gt;Muller&lt;/Author&gt;&lt;Year&gt;2014&lt;/Year&gt;&lt;RecNum&gt;332&lt;/RecNum&gt;&lt;DisplayText&gt;[5]&lt;/DisplayText&gt;&lt;record&gt;&lt;rec-number&gt;332&lt;/rec-number&gt;&lt;foreign-keys&gt;&lt;key app="EN" db-id="vwwe05ppmz9fsnewetqx9xxgddrpvrszvv52" timestamp="1503110297"&gt;332&lt;/key&gt;&lt;/foreign-keys&gt;&lt;ref-type name="Journal Article"&gt;17&lt;/ref-type&gt;&lt;contributors&gt;&lt;authors&gt;&lt;author&gt;Muller, U.&lt;/author&gt;&lt;author&gt;Winter, P.&lt;/author&gt;&lt;author&gt;Bolender, C.&lt;/author&gt;&lt;author&gt;Nolte, D.&lt;/author&gt;&lt;/authors&gt;&lt;/contributors&gt;&lt;auth-address&gt;Institute of Human Genetics, Justus Liebig University, Giessen, Germany.&amp;#xD;Gemeinschaftspraxis, Schluchtern, Germany.&lt;/auth-address&gt;&lt;titles&gt;&lt;title&gt;Previously unrecognized missense mutation E126K of PSEN2 segregates with early onset Alzheimer&amp;apos;s disease in a family&lt;/title&gt;&lt;secondary-title&gt;J Alzheimers Dis&lt;/secondary-title&gt;&lt;alt-title&gt;Journal of Alzheimer&amp;apos;s disease : JAD&lt;/alt-title&gt;&lt;/titles&gt;&lt;periodical&gt;&lt;full-title&gt;J Alzheimers Dis&lt;/full-title&gt;&lt;/periodical&gt;&lt;pages&gt;109-13&lt;/pages&gt;&lt;volume&gt;42&lt;/volume&gt;&lt;number&gt;1&lt;/number&gt;&lt;edition&gt;2014/05/23&lt;/edition&gt;&lt;keywords&gt;&lt;keyword&gt;Age of Onset&lt;/keyword&gt;&lt;keyword&gt;Aged&lt;/keyword&gt;&lt;keyword&gt;Alzheimer Disease/epidemiology/*genetics/*physiopathology&lt;/keyword&gt;&lt;keyword&gt;DNA Mutational Analysis&lt;/keyword&gt;&lt;keyword&gt;Family&lt;/keyword&gt;&lt;keyword&gt;Fatal Outcome&lt;/keyword&gt;&lt;keyword&gt;Female&lt;/keyword&gt;&lt;keyword&gt;Humans&lt;/keyword&gt;&lt;keyword&gt;Middle Aged&lt;/keyword&gt;&lt;keyword&gt;*Mutation, Missense&lt;/keyword&gt;&lt;keyword&gt;Pedigree&lt;/keyword&gt;&lt;keyword&gt;Presenilin-2/*genetics&lt;/keyword&gt;&lt;keyword&gt;Sequence Homology, Amino Acid&lt;/keyword&gt;&lt;keyword&gt;Alzheimer&amp;apos;s disease&lt;/keyword&gt;&lt;keyword&gt;E126K PSEN2 mutation&lt;/keyword&gt;&lt;keyword&gt;Psen2&lt;/keyword&gt;&lt;keyword&gt;early onset Alzheimer disease&lt;/keyword&gt;&lt;keyword&gt;familial segregation&lt;/keyword&gt;&lt;/keywords&gt;&lt;dates&gt;&lt;year&gt;2014&lt;/year&gt;&lt;/dates&gt;&lt;isbn&gt;1387-2877&lt;/isbn&gt;&lt;accession-num&gt;24844686&lt;/accession-num&gt;&lt;urls&gt;&lt;/urls&gt;&lt;electronic-resource-num&gt;10.3233/jad-140399&lt;/electronic-resource-num&gt;&lt;remote-database-provider&gt;NLM&lt;/remote-database-provider&gt;&lt;language&gt;eng&lt;/language&gt;&lt;/record&gt;&lt;/Cite&gt;&lt;/EndNote&gt;</w:instrText>
            </w:r>
            <w:r w:rsidRPr="006F5F60">
              <w:rPr>
                <w:sz w:val="16"/>
                <w:szCs w:val="16"/>
              </w:rPr>
              <w:fldChar w:fldCharType="separate"/>
            </w:r>
            <w:r w:rsidRPr="006F5F60">
              <w:rPr>
                <w:noProof/>
                <w:sz w:val="16"/>
                <w:szCs w:val="16"/>
              </w:rPr>
              <w:t>[</w:t>
            </w:r>
            <w:hyperlink w:anchor="_ENREF_5" w:tooltip="Muller, 2014 #332" w:history="1">
              <w:r w:rsidR="0021035F" w:rsidRPr="006F5F60">
                <w:rPr>
                  <w:noProof/>
                  <w:sz w:val="16"/>
                  <w:szCs w:val="16"/>
                </w:rPr>
                <w:t>5</w:t>
              </w:r>
            </w:hyperlink>
            <w:r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0E2B5859" w14:textId="77777777" w:rsidTr="00B816C8">
        <w:tc>
          <w:tcPr>
            <w:tcW w:w="1188" w:type="dxa"/>
          </w:tcPr>
          <w:p w14:paraId="10322BBD" w14:textId="132ED116" w:rsidR="00C43DC3" w:rsidRPr="006F5F60" w:rsidRDefault="00C43DC3" w:rsidP="00810CD2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p.N141Y</w:t>
            </w:r>
            <w:r w:rsidR="00810CD2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(Ex5</w:t>
            </w:r>
            <w:r w:rsidR="00810CD2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6FC4B8B1" w14:textId="06180041" w:rsidR="00C43DC3" w:rsidRPr="00810CD2" w:rsidRDefault="00C43DC3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China</w:t>
            </w:r>
          </w:p>
        </w:tc>
        <w:tc>
          <w:tcPr>
            <w:tcW w:w="1134" w:type="dxa"/>
          </w:tcPr>
          <w:p w14:paraId="68EE3FA1" w14:textId="11DE2995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170C01E5" w14:textId="1E0F45D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43-49/46.0</w:t>
            </w:r>
          </w:p>
        </w:tc>
        <w:tc>
          <w:tcPr>
            <w:tcW w:w="1275" w:type="dxa"/>
          </w:tcPr>
          <w:p w14:paraId="42B17214" w14:textId="08CC2AD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12-12/12.0</w:t>
            </w:r>
          </w:p>
        </w:tc>
        <w:tc>
          <w:tcPr>
            <w:tcW w:w="1560" w:type="dxa"/>
          </w:tcPr>
          <w:p w14:paraId="2C723279" w14:textId="1B94354D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34071131" w14:textId="2BFBA1E1" w:rsidR="00C43DC3" w:rsidRPr="006F5F60" w:rsidRDefault="00C43DC3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PEVuZE5vdGU+PENpdGU+PEF1dGhvcj5OaXU8L0F1dGhvcj48WWVhcj4yMDE0PC9ZZWFyPjxSZWNO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</w:fldData>
              </w:fldChar>
            </w:r>
            <w:r w:rsidRPr="006F5F60">
              <w:rPr>
                <w:sz w:val="16"/>
                <w:szCs w:val="16"/>
              </w:rPr>
              <w:instrText xml:space="preserve"> ADDIN EN.CITE </w:instrText>
            </w: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PEVuZE5vdGU+PENpdGU+PEF1dGhvcj5OaXU8L0F1dGhvcj48WWVhcj4yMDE0PC9ZZWFyPjxSZWNO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</w:fldData>
              </w:fldChar>
            </w:r>
            <w:r w:rsidRPr="006F5F60">
              <w:rPr>
                <w:sz w:val="16"/>
                <w:szCs w:val="16"/>
              </w:rPr>
              <w:instrText xml:space="preserve"> ADDIN EN.CITE.DATA </w:instrText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Pr="006F5F60">
              <w:rPr>
                <w:noProof/>
                <w:sz w:val="16"/>
                <w:szCs w:val="16"/>
              </w:rPr>
              <w:t>[</w:t>
            </w:r>
            <w:hyperlink w:anchor="_ENREF_6" w:tooltip="Niu, 2014 #333" w:history="1">
              <w:r w:rsidR="0021035F" w:rsidRPr="006F5F60">
                <w:rPr>
                  <w:noProof/>
                  <w:sz w:val="16"/>
                  <w:szCs w:val="16"/>
                </w:rPr>
                <w:t>6</w:t>
              </w:r>
            </w:hyperlink>
            <w:r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066CD6BC" w14:textId="77777777" w:rsidTr="00B816C8">
        <w:tc>
          <w:tcPr>
            <w:tcW w:w="1188" w:type="dxa"/>
          </w:tcPr>
          <w:p w14:paraId="49638105" w14:textId="12FD4F7A" w:rsidR="00BF72B3" w:rsidRPr="00810CD2" w:rsidRDefault="00D97D1F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p.N141I</w:t>
            </w:r>
            <w:r w:rsidR="00810CD2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(Ex5</w:t>
            </w:r>
            <w:r w:rsidR="00810CD2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498B6CCC" w14:textId="676A8BF0" w:rsidR="00BF72B3" w:rsidRPr="006F5F60" w:rsidRDefault="003C0778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Volga-German</w:t>
            </w:r>
            <w:r w:rsidR="00D97D1F" w:rsidRPr="006F5F60">
              <w:rPr>
                <w:sz w:val="16"/>
                <w:szCs w:val="16"/>
              </w:rPr>
              <w:t>，</w:t>
            </w:r>
            <w:r w:rsidR="00D97D1F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German</w:t>
            </w:r>
          </w:p>
        </w:tc>
        <w:tc>
          <w:tcPr>
            <w:tcW w:w="1134" w:type="dxa"/>
          </w:tcPr>
          <w:p w14:paraId="04D99F56" w14:textId="48A295BA" w:rsidR="00BF72B3" w:rsidRPr="006F5F60" w:rsidRDefault="00D97D1F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2BC255D3" w14:textId="656E503E" w:rsidR="00BF72B3" w:rsidRPr="006F5F60" w:rsidRDefault="003C0778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40-82/56.</w:t>
            </w:r>
            <w:r w:rsidR="00D97D1F" w:rsidRPr="006F5F60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14:paraId="5963403D" w14:textId="025F8D6C" w:rsidR="00BF72B3" w:rsidRPr="006F5F60" w:rsidRDefault="00D97D1F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10-10/10.0</w:t>
            </w:r>
          </w:p>
        </w:tc>
        <w:tc>
          <w:tcPr>
            <w:tcW w:w="1560" w:type="dxa"/>
          </w:tcPr>
          <w:p w14:paraId="4FA45407" w14:textId="77777777" w:rsidR="00BF72B3" w:rsidRPr="006F5F60" w:rsidRDefault="003C0778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6E3871A6" w14:textId="0C67E4A1" w:rsidR="00BF72B3" w:rsidRPr="006F5F60" w:rsidRDefault="00904915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PEVuZE5vdGU+PENpdGU+PEF1dGhvcj5MZXZ5LUxhaGFkPC9BdXRob3I+PFllYXI+MTk5NTwvWWVh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</w:fldData>
              </w:fldChar>
            </w:r>
            <w:r w:rsidR="0021035F">
              <w:rPr>
                <w:sz w:val="16"/>
                <w:szCs w:val="16"/>
              </w:rPr>
              <w:instrText xml:space="preserve"> ADDIN EN.CITE </w:instrText>
            </w:r>
            <w:r w:rsidR="0021035F">
              <w:rPr>
                <w:sz w:val="16"/>
                <w:szCs w:val="16"/>
              </w:rPr>
              <w:fldChar w:fldCharType="begin">
                <w:fldData xml:space="preserve">PEVuZE5vdGU+PENpdGU+PEF1dGhvcj5MZXZ5LUxhaGFkPC9BdXRob3I+PFllYXI+MTk5NTwvWWVh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</w:fldData>
              </w:fldChar>
            </w:r>
            <w:r w:rsidR="0021035F">
              <w:rPr>
                <w:sz w:val="16"/>
                <w:szCs w:val="16"/>
              </w:rPr>
              <w:instrText xml:space="preserve"> ADDIN EN.CITE.DATA </w:instrText>
            </w:r>
            <w:r w:rsidR="0021035F">
              <w:rPr>
                <w:sz w:val="16"/>
                <w:szCs w:val="16"/>
              </w:rPr>
            </w:r>
            <w:r w:rsidR="0021035F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8F4DB8">
              <w:rPr>
                <w:noProof/>
                <w:sz w:val="16"/>
                <w:szCs w:val="16"/>
              </w:rPr>
              <w:t>[</w:t>
            </w:r>
            <w:hyperlink w:anchor="_ENREF_2" w:tooltip="Finckh, 2005 #18" w:history="1">
              <w:r w:rsidR="0021035F">
                <w:rPr>
                  <w:noProof/>
                  <w:sz w:val="16"/>
                  <w:szCs w:val="16"/>
                </w:rPr>
                <w:t>2</w:t>
              </w:r>
            </w:hyperlink>
            <w:r w:rsidR="008F4DB8">
              <w:rPr>
                <w:noProof/>
                <w:sz w:val="16"/>
                <w:szCs w:val="16"/>
              </w:rPr>
              <w:t xml:space="preserve">, </w:t>
            </w:r>
            <w:hyperlink w:anchor="_ENREF_7" w:tooltip="Levy-Lahad, 1995 #108" w:history="1">
              <w:r w:rsidR="0021035F">
                <w:rPr>
                  <w:noProof/>
                  <w:sz w:val="16"/>
                  <w:szCs w:val="16"/>
                </w:rPr>
                <w:t>7-9</w:t>
              </w:r>
            </w:hyperlink>
            <w:r w:rsidR="008F4DB8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4D0FE2A1" w14:textId="77777777" w:rsidTr="00B816C8">
        <w:tc>
          <w:tcPr>
            <w:tcW w:w="1188" w:type="dxa"/>
          </w:tcPr>
          <w:p w14:paraId="18768D4B" w14:textId="1C08C8BE" w:rsidR="00BF72B3" w:rsidRPr="00810CD2" w:rsidRDefault="00D829E0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p.V148I</w:t>
            </w:r>
            <w:r w:rsidR="00810CD2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(Ex5</w:t>
            </w:r>
            <w:r w:rsidR="00810CD2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6DA89B63" w14:textId="7EF9AC2B" w:rsidR="00BF72B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Spain</w:t>
            </w:r>
          </w:p>
        </w:tc>
        <w:tc>
          <w:tcPr>
            <w:tcW w:w="1134" w:type="dxa"/>
          </w:tcPr>
          <w:p w14:paraId="785E13DB" w14:textId="77777777" w:rsidR="00BF72B3" w:rsidRPr="006F5F60" w:rsidRDefault="00FB097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4C2CB22B" w14:textId="77777777" w:rsidR="00BF72B3" w:rsidRPr="006F5F60" w:rsidRDefault="00FB097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71-71/71.0</w:t>
            </w:r>
          </w:p>
        </w:tc>
        <w:tc>
          <w:tcPr>
            <w:tcW w:w="1275" w:type="dxa"/>
          </w:tcPr>
          <w:p w14:paraId="69BBEDF7" w14:textId="77777777" w:rsidR="00BF72B3" w:rsidRPr="006F5F60" w:rsidRDefault="00FB097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14:paraId="69A50E78" w14:textId="77777777" w:rsidR="00BF72B3" w:rsidRPr="006F5F60" w:rsidRDefault="00FB097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7C290774" w14:textId="00DD170F" w:rsidR="00BF72B3" w:rsidRPr="006F5F60" w:rsidRDefault="009F27A0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PEVuZE5vdGU+PENpdGU+PEF1dGhvcj5MYW88L0F1dGhvcj48WWVhcj4xOTk4PC9ZZWFyPjxSZWNO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</w:fldData>
              </w:fldChar>
            </w:r>
            <w:r w:rsidR="00C43DC3" w:rsidRPr="006F5F60">
              <w:rPr>
                <w:sz w:val="16"/>
                <w:szCs w:val="16"/>
              </w:rPr>
              <w:instrText xml:space="preserve"> ADDIN EN.CITE </w:instrText>
            </w:r>
            <w:r w:rsidR="00C43DC3" w:rsidRPr="006F5F60">
              <w:rPr>
                <w:sz w:val="16"/>
                <w:szCs w:val="16"/>
              </w:rPr>
              <w:fldChar w:fldCharType="begin">
                <w:fldData xml:space="preserve">PEVuZE5vdGU+PENpdGU+PEF1dGhvcj5MYW88L0F1dGhvcj48WWVhcj4xOTk4PC9ZZWFyPjxSZWNO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</w:fldData>
              </w:fldChar>
            </w:r>
            <w:r w:rsidR="00C43DC3" w:rsidRPr="006F5F60">
              <w:rPr>
                <w:sz w:val="16"/>
                <w:szCs w:val="16"/>
              </w:rPr>
              <w:instrText xml:space="preserve"> ADDIN EN.CITE.DATA </w:instrText>
            </w:r>
            <w:r w:rsidR="00C43DC3" w:rsidRPr="006F5F60">
              <w:rPr>
                <w:sz w:val="16"/>
                <w:szCs w:val="16"/>
              </w:rPr>
            </w:r>
            <w:r w:rsidR="00C43DC3" w:rsidRPr="006F5F60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C43DC3" w:rsidRPr="006F5F60">
              <w:rPr>
                <w:noProof/>
                <w:sz w:val="16"/>
                <w:szCs w:val="16"/>
              </w:rPr>
              <w:t>[</w:t>
            </w:r>
            <w:hyperlink w:anchor="_ENREF_10" w:tooltip="Lao, 1998 #125" w:history="1">
              <w:r w:rsidR="0021035F" w:rsidRPr="006F5F60">
                <w:rPr>
                  <w:noProof/>
                  <w:sz w:val="16"/>
                  <w:szCs w:val="16"/>
                </w:rPr>
                <w:t>10</w:t>
              </w:r>
            </w:hyperlink>
            <w:r w:rsidR="00C43DC3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7EFBC11E" w14:textId="77777777" w:rsidTr="00B816C8">
        <w:tc>
          <w:tcPr>
            <w:tcW w:w="1188" w:type="dxa"/>
          </w:tcPr>
          <w:p w14:paraId="3B14358C" w14:textId="77777777" w:rsidR="004D3168" w:rsidRDefault="00470814" w:rsidP="006F5F60">
            <w:pP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p.M174V</w:t>
            </w:r>
          </w:p>
          <w:p w14:paraId="75760D22" w14:textId="115719D3" w:rsidR="00BF72B3" w:rsidRPr="004D3168" w:rsidRDefault="004D3168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6</w:t>
            </w:r>
            <w: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30D0D179" w14:textId="4D7FF269" w:rsidR="00BF72B3" w:rsidRPr="006F5F60" w:rsidRDefault="00470814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Iberia</w:t>
            </w:r>
            <w:r w:rsidRPr="006F5F60">
              <w:rPr>
                <w:sz w:val="16"/>
                <w:szCs w:val="16"/>
              </w:rPr>
              <w:t>，</w:t>
            </w:r>
            <w:r w:rsidRPr="006F5F60">
              <w:rPr>
                <w:sz w:val="16"/>
                <w:szCs w:val="16"/>
              </w:rPr>
              <w:t xml:space="preserve"> </w:t>
            </w: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Turkey</w:t>
            </w:r>
          </w:p>
        </w:tc>
        <w:tc>
          <w:tcPr>
            <w:tcW w:w="1134" w:type="dxa"/>
          </w:tcPr>
          <w:p w14:paraId="5600ED84" w14:textId="5BB07CDB" w:rsidR="00BF72B3" w:rsidRPr="006F5F60" w:rsidRDefault="00470814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7CA4C3A1" w14:textId="2BBEC7CF" w:rsidR="00BF72B3" w:rsidRPr="006F5F60" w:rsidRDefault="00470814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52-60/55.3</w:t>
            </w:r>
          </w:p>
        </w:tc>
        <w:tc>
          <w:tcPr>
            <w:tcW w:w="1275" w:type="dxa"/>
          </w:tcPr>
          <w:p w14:paraId="57F20028" w14:textId="77777777" w:rsidR="00BF72B3" w:rsidRPr="006F5F60" w:rsidRDefault="00B629F6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14:paraId="79FCE45B" w14:textId="77777777" w:rsidR="00BF72B3" w:rsidRPr="006F5F60" w:rsidRDefault="00B629F6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75D1717D" w14:textId="46AAD8C9" w:rsidR="00BF72B3" w:rsidRPr="006F5F60" w:rsidRDefault="009F27A0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PEVuZE5vdGU+PENpdGU+PEF1dGhvcj5BbmRyZW9saTwvQXV0aG9yPjxZZWFyPjIwMDg8L1llYXI+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</w:fldData>
              </w:fldChar>
            </w:r>
            <w:r w:rsidR="008F4DB8">
              <w:rPr>
                <w:sz w:val="16"/>
                <w:szCs w:val="16"/>
              </w:rPr>
              <w:instrText xml:space="preserve"> ADDIN EN.CITE </w:instrText>
            </w:r>
            <w:r w:rsidR="008F4DB8">
              <w:rPr>
                <w:sz w:val="16"/>
                <w:szCs w:val="16"/>
              </w:rPr>
              <w:fldChar w:fldCharType="begin">
                <w:fldData xml:space="preserve">PEVuZE5vdGU+PENpdGU+PEF1dGhvcj5BbmRyZW9saTwvQXV0aG9yPjxZZWFyPjIwMDg8L1llYXI+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</w:fldData>
              </w:fldChar>
            </w:r>
            <w:r w:rsidR="008F4DB8">
              <w:rPr>
                <w:sz w:val="16"/>
                <w:szCs w:val="16"/>
              </w:rPr>
              <w:instrText xml:space="preserve"> ADDIN EN.CITE.DATA </w:instrText>
            </w:r>
            <w:r w:rsidR="008F4DB8">
              <w:rPr>
                <w:sz w:val="16"/>
                <w:szCs w:val="16"/>
              </w:rPr>
            </w:r>
            <w:r w:rsidR="008F4DB8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8F4DB8">
              <w:rPr>
                <w:noProof/>
                <w:sz w:val="16"/>
                <w:szCs w:val="16"/>
              </w:rPr>
              <w:t>[</w:t>
            </w:r>
            <w:hyperlink w:anchor="_ENREF_11" w:tooltip="Andreoli, 2008 #126" w:history="1">
              <w:r w:rsidR="0021035F">
                <w:rPr>
                  <w:noProof/>
                  <w:sz w:val="16"/>
                  <w:szCs w:val="16"/>
                </w:rPr>
                <w:t>11</w:t>
              </w:r>
            </w:hyperlink>
            <w:r w:rsidR="008F4DB8">
              <w:rPr>
                <w:noProof/>
                <w:sz w:val="16"/>
                <w:szCs w:val="16"/>
              </w:rPr>
              <w:t xml:space="preserve">, </w:t>
            </w:r>
            <w:hyperlink w:anchor="_ENREF_12" w:tooltip="Lohmann, 2012 #286" w:history="1">
              <w:r w:rsidR="0021035F">
                <w:rPr>
                  <w:noProof/>
                  <w:sz w:val="16"/>
                  <w:szCs w:val="16"/>
                </w:rPr>
                <w:t>12</w:t>
              </w:r>
            </w:hyperlink>
            <w:r w:rsidR="008F4DB8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193C3485" w14:textId="77777777" w:rsidTr="00B816C8">
        <w:tc>
          <w:tcPr>
            <w:tcW w:w="1188" w:type="dxa"/>
          </w:tcPr>
          <w:p w14:paraId="1B2C8DB8" w14:textId="1F8CDF93" w:rsidR="00BF72B3" w:rsidRPr="004D3168" w:rsidRDefault="001626BB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p.S175C</w:t>
            </w:r>
            <w:r w:rsidR="004D3168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 w:rsidR="004D3168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 w:rsidR="004D3168"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6</w:t>
            </w:r>
            <w:r w:rsidR="004D3168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5FB3C426" w14:textId="40837BF0" w:rsidR="00BF72B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Italy</w:t>
            </w:r>
          </w:p>
        </w:tc>
        <w:tc>
          <w:tcPr>
            <w:tcW w:w="1134" w:type="dxa"/>
          </w:tcPr>
          <w:p w14:paraId="0E78DB12" w14:textId="77777777" w:rsidR="00BF72B3" w:rsidRPr="006F5F60" w:rsidRDefault="00B629F6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4D78FF48" w14:textId="77777777" w:rsidR="00BF72B3" w:rsidRPr="006F5F60" w:rsidRDefault="00441426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60-61/60.5</w:t>
            </w:r>
          </w:p>
        </w:tc>
        <w:tc>
          <w:tcPr>
            <w:tcW w:w="1275" w:type="dxa"/>
          </w:tcPr>
          <w:p w14:paraId="35E63A69" w14:textId="77777777" w:rsidR="00BF72B3" w:rsidRPr="006F5F60" w:rsidRDefault="00441426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10.0</w:t>
            </w:r>
          </w:p>
        </w:tc>
        <w:tc>
          <w:tcPr>
            <w:tcW w:w="1560" w:type="dxa"/>
          </w:tcPr>
          <w:p w14:paraId="5C5B8C09" w14:textId="77777777" w:rsidR="00BF72B3" w:rsidRPr="006F5F60" w:rsidRDefault="00441426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3F181075" w14:textId="135839CE" w:rsidR="00BF72B3" w:rsidRPr="006F5F60" w:rsidRDefault="003F1FC5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/>
            </w:r>
            <w:r w:rsidR="00470814" w:rsidRPr="006F5F60">
              <w:rPr>
                <w:sz w:val="16"/>
                <w:szCs w:val="16"/>
              </w:rPr>
              <w:instrText xml:space="preserve"> ADDIN EN.CITE &lt;EndNote&gt;&lt;Cite&gt;&lt;Author&gt;Piscopo&lt;/Author&gt;&lt;Year&gt;2010&lt;/Year&gt;&lt;RecNum&gt;127&lt;/RecNum&gt;&lt;DisplayText&gt;[13]&lt;/DisplayText&gt;&lt;record&gt;&lt;rec-number&gt;127&lt;/rec-number&gt;&lt;foreign-keys&gt;&lt;key app="EN" db-id="vwwe05ppmz9fsnewetqx9xxgddrpvrszvv52" timestamp="1355818717"&gt;127&lt;/key&gt;&lt;/foreign-keys&gt;&lt;ref-type name="Journal Article"&gt;17&lt;/ref-type&gt;&lt;contributors&gt;&lt;authors&gt;&lt;author&gt;Piscopo, P.&lt;/author&gt;&lt;author&gt;Talarico, G.&lt;/author&gt;&lt;author&gt;Crestini, A.&lt;/author&gt;&lt;author&gt;Gasparini, M.&lt;/author&gt;&lt;author&gt;Malvezzi-Campeggi, L.&lt;/author&gt;&lt;author&gt;Piacentini, E.&lt;/author&gt;&lt;author&gt;Lenzi, G. L.&lt;/author&gt;&lt;author&gt;Bruno, G.&lt;/author&gt;&lt;author&gt;Confaloni, A.&lt;/author&gt;&lt;/authors&gt;&lt;/contributors&gt;&lt;auth-address&gt;Department of Cell Biology and Neurosciences, Istituto Superiore di Sanita, Rome, Italy.&lt;/auth-address&gt;&lt;titles&gt;&lt;title&gt;A novel mutation in the predicted TMIII domain of the PSEN2 gene in an Italian pedigree with atypical Alzheimer&amp;apos;s disease&lt;/title&gt;&lt;secondary-title&gt;J Alzheimers Dis&lt;/secondary-title&gt;&lt;/titles&gt;&lt;periodical&gt;&lt;full-title&gt;J Alzheimers Dis&lt;/full-title&gt;&lt;/periodical&gt;&lt;pages&gt;43-7&lt;/pages&gt;&lt;volume&gt;20&lt;/volume&gt;&lt;number&gt;1&lt;/number&gt;&lt;edition&gt;2010/02/19&lt;/edition&gt;&lt;keywords&gt;&lt;keyword&gt;Aged&lt;/keyword&gt;&lt;keyword&gt;Alzheimer Disease/complications/ genetics&lt;/keyword&gt;&lt;keyword&gt;Cognition Disorders/etiology/genetics&lt;/keyword&gt;&lt;keyword&gt;Cysteine/genetics&lt;/keyword&gt;&lt;keyword&gt;DNA Mutational Analysis/methods&lt;/keyword&gt;&lt;keyword&gt;Female&lt;/keyword&gt;&lt;keyword&gt;Humans&lt;/keyword&gt;&lt;keyword&gt;Italy&lt;/keyword&gt;&lt;keyword&gt;Male&lt;/keyword&gt;&lt;keyword&gt;Middle Aged&lt;/keyword&gt;&lt;keyword&gt;Mutation/ genetics&lt;/keyword&gt;&lt;keyword&gt;Neuropsychological Tests&lt;/keyword&gt;&lt;keyword&gt;Pedigree&lt;/keyword&gt;&lt;keyword&gt;Presenilin-2/ genetics&lt;/keyword&gt;&lt;keyword&gt;Protein Structure, Tertiary/ genetics&lt;/keyword&gt;&lt;keyword&gt;Serine/genetics&lt;/keyword&gt;&lt;/keywords&gt;&lt;dates&gt;&lt;year&gt;2010&lt;/year&gt;&lt;/dates&gt;&lt;isbn&gt;1875-8908 (Electronic)&amp;#xD;1387-2877 (Linking)&lt;/isbn&gt;&lt;accession-num&gt;20164579&lt;/accession-num&gt;&lt;urls&gt;&lt;/urls&gt;&lt;electronic-resource-num&gt;10.3233/jad-2010-1369&lt;/electronic-resource-num&gt;&lt;remote-database-provider&gt;NLM&lt;/remote-database-provider&gt;&lt;language&gt;eng&lt;/language&gt;&lt;/record&gt;&lt;/Cite&gt;&lt;/EndNote&gt;</w:instrText>
            </w:r>
            <w:r w:rsidRPr="006F5F60">
              <w:rPr>
                <w:sz w:val="16"/>
                <w:szCs w:val="16"/>
              </w:rPr>
              <w:fldChar w:fldCharType="separate"/>
            </w:r>
            <w:r w:rsidR="00470814" w:rsidRPr="006F5F60">
              <w:rPr>
                <w:noProof/>
                <w:sz w:val="16"/>
                <w:szCs w:val="16"/>
              </w:rPr>
              <w:t>[</w:t>
            </w:r>
            <w:hyperlink w:anchor="_ENREF_13" w:tooltip="Piscopo, 2010 #127" w:history="1">
              <w:r w:rsidR="0021035F" w:rsidRPr="006F5F60">
                <w:rPr>
                  <w:noProof/>
                  <w:sz w:val="16"/>
                  <w:szCs w:val="16"/>
                </w:rPr>
                <w:t>13</w:t>
              </w:r>
            </w:hyperlink>
            <w:r w:rsidR="00470814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5EBA3774" w14:textId="77777777" w:rsidTr="00B816C8">
        <w:tc>
          <w:tcPr>
            <w:tcW w:w="1188" w:type="dxa"/>
          </w:tcPr>
          <w:p w14:paraId="6CF369A4" w14:textId="548AA37B" w:rsidR="00C43DC3" w:rsidRPr="004D3168" w:rsidRDefault="001626BB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p.Q228L</w:t>
            </w:r>
            <w:r w:rsidR="004D3168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 w:rsidR="004D3168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 w:rsidR="004D3168"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7</w:t>
            </w:r>
            <w:r w:rsidR="004D3168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5128A838" w14:textId="455122EB" w:rsidR="00C43DC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Poland</w:t>
            </w:r>
          </w:p>
        </w:tc>
        <w:tc>
          <w:tcPr>
            <w:tcW w:w="1134" w:type="dxa"/>
          </w:tcPr>
          <w:p w14:paraId="1FCA5F10" w14:textId="5C57F15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31AD9FD0" w14:textId="34D27EC2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60-80/70.0</w:t>
            </w:r>
          </w:p>
        </w:tc>
        <w:tc>
          <w:tcPr>
            <w:tcW w:w="1275" w:type="dxa"/>
          </w:tcPr>
          <w:p w14:paraId="6CD8AE79" w14:textId="0A559E63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14:paraId="4FAA55D6" w14:textId="11AA0180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54ABD293" w14:textId="0A7C08EB" w:rsidR="00C43DC3" w:rsidRPr="006F5F60" w:rsidRDefault="00C43DC3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PEVuZE5vdGU+PENpdGU+PEF1dGhvcj5aZWthbm93c2tpPC9BdXRob3I+PFllYXI+MjAwMzwvWWVh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</w:fldData>
              </w:fldChar>
            </w:r>
            <w:r w:rsidR="00470814" w:rsidRPr="006F5F60">
              <w:rPr>
                <w:sz w:val="16"/>
                <w:szCs w:val="16"/>
              </w:rPr>
              <w:instrText xml:space="preserve"> ADDIN EN.CITE </w:instrText>
            </w:r>
            <w:r w:rsidR="00470814" w:rsidRPr="006F5F60">
              <w:rPr>
                <w:sz w:val="16"/>
                <w:szCs w:val="16"/>
              </w:rPr>
              <w:fldChar w:fldCharType="begin">
                <w:fldData xml:space="preserve">PEVuZE5vdGU+PENpdGU+PEF1dGhvcj5aZWthbm93c2tpPC9BdXRob3I+PFllYXI+MjAwMzwvWWVh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</w:fldData>
              </w:fldChar>
            </w:r>
            <w:r w:rsidR="00470814" w:rsidRPr="006F5F60">
              <w:rPr>
                <w:sz w:val="16"/>
                <w:szCs w:val="16"/>
              </w:rPr>
              <w:instrText xml:space="preserve"> ADDIN EN.CITE.DATA </w:instrText>
            </w:r>
            <w:r w:rsidR="00470814" w:rsidRPr="006F5F60">
              <w:rPr>
                <w:sz w:val="16"/>
                <w:szCs w:val="16"/>
              </w:rPr>
            </w:r>
            <w:r w:rsidR="00470814" w:rsidRPr="006F5F60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470814" w:rsidRPr="006F5F60">
              <w:rPr>
                <w:noProof/>
                <w:sz w:val="16"/>
                <w:szCs w:val="16"/>
              </w:rPr>
              <w:t>[</w:t>
            </w:r>
            <w:hyperlink w:anchor="_ENREF_14" w:tooltip="Zekanowski, 2003 #31" w:history="1">
              <w:r w:rsidR="0021035F" w:rsidRPr="006F5F60">
                <w:rPr>
                  <w:noProof/>
                  <w:sz w:val="16"/>
                  <w:szCs w:val="16"/>
                </w:rPr>
                <w:t>14</w:t>
              </w:r>
            </w:hyperlink>
            <w:r w:rsidR="00470814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172E8E1D" w14:textId="77777777" w:rsidTr="00B816C8">
        <w:tc>
          <w:tcPr>
            <w:tcW w:w="1188" w:type="dxa"/>
          </w:tcPr>
          <w:p w14:paraId="35B787E4" w14:textId="2AB449CE" w:rsidR="00C43DC3" w:rsidRPr="005A3989" w:rsidRDefault="00226C66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p.Y231C</w:t>
            </w:r>
            <w:r w:rsidR="005A3989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 w:rsidR="005A3989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 w:rsidR="005A3989"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7</w:t>
            </w:r>
            <w:r w:rsidR="005A3989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59DC0D33" w14:textId="50E15124" w:rsidR="00C43DC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Italy</w:t>
            </w:r>
          </w:p>
        </w:tc>
        <w:tc>
          <w:tcPr>
            <w:tcW w:w="1134" w:type="dxa"/>
          </w:tcPr>
          <w:p w14:paraId="69F3363D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3274C4C3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52-65/58.5</w:t>
            </w:r>
          </w:p>
        </w:tc>
        <w:tc>
          <w:tcPr>
            <w:tcW w:w="1275" w:type="dxa"/>
          </w:tcPr>
          <w:p w14:paraId="44AD3752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18.0</w:t>
            </w:r>
          </w:p>
        </w:tc>
        <w:tc>
          <w:tcPr>
            <w:tcW w:w="1560" w:type="dxa"/>
          </w:tcPr>
          <w:p w14:paraId="027EB5E9" w14:textId="6EF2A2B3" w:rsidR="00C43DC3" w:rsidRPr="006F5F60" w:rsidRDefault="00C43DC3" w:rsidP="006F5F60">
            <w:pPr>
              <w:rPr>
                <w:sz w:val="16"/>
                <w:szCs w:val="16"/>
              </w:rPr>
            </w:pPr>
            <w:proofErr w:type="spellStart"/>
            <w:r w:rsidRPr="006F5F60">
              <w:rPr>
                <w:sz w:val="16"/>
                <w:szCs w:val="16"/>
              </w:rPr>
              <w:t>Frontotemporal</w:t>
            </w:r>
            <w:proofErr w:type="spellEnd"/>
            <w:r w:rsidRPr="006F5F60">
              <w:rPr>
                <w:sz w:val="16"/>
                <w:szCs w:val="16"/>
              </w:rPr>
              <w:t xml:space="preserve"> Dementia</w:t>
            </w:r>
          </w:p>
        </w:tc>
        <w:tc>
          <w:tcPr>
            <w:tcW w:w="1184" w:type="dxa"/>
          </w:tcPr>
          <w:p w14:paraId="5215536E" w14:textId="7C2CD4E2" w:rsidR="00C43DC3" w:rsidRPr="006F5F60" w:rsidRDefault="00C43DC3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/>
            </w:r>
            <w:r w:rsidR="00470814" w:rsidRPr="006F5F60">
              <w:rPr>
                <w:sz w:val="16"/>
                <w:szCs w:val="16"/>
              </w:rPr>
              <w:instrText xml:space="preserve"> ADDIN EN.CITE &lt;EndNote&gt;&lt;Cite&gt;&lt;Author&gt;Marcon&lt;/Author&gt;&lt;Year&gt;2009&lt;/Year&gt;&lt;RecNum&gt;128&lt;/RecNum&gt;&lt;DisplayText&gt;[15]&lt;/DisplayText&gt;&lt;record&gt;&lt;rec-number&gt;128&lt;/rec-number&gt;&lt;foreign-keys&gt;&lt;key app="EN" db-id="vwwe05ppmz9fsnewetqx9xxgddrpvrszvv52" timestamp="1355818782"&gt;128&lt;/key&gt;&lt;/foreign-keys&gt;&lt;ref-type name="Journal Article"&gt;17&lt;/ref-type&gt;&lt;contributors&gt;&lt;authors&gt;&lt;author&gt;Marcon, G.&lt;/author&gt;&lt;author&gt;Di Fede, G.&lt;/author&gt;&lt;author&gt;Giaccone, G.&lt;/author&gt;&lt;author&gt;Rossi, G.&lt;/author&gt;&lt;author&gt;Giovagnoli, A. R.&lt;/author&gt;&lt;author&gt;Maccagnano, E.&lt;/author&gt;&lt;author&gt;Tagliavini, F.&lt;/author&gt;&lt;/authors&gt;&lt;/contributors&gt;&lt;auth-address&gt;Fondazione IRCCS Istituto Neurologico Carlo Besta, Milano, Italy. gmarcon@istituto-besta.it&lt;/auth-address&gt;&lt;titles&gt;&lt;title&gt;A novel Italian presenilin 2 gene mutation with prevalent behavioral phenotype&lt;/title&gt;&lt;secondary-title&gt;J Alzheimers Dis&lt;/secondary-title&gt;&lt;/titles&gt;&lt;periodical&gt;&lt;full-title&gt;J Alzheimers Dis&lt;/full-title&gt;&lt;/periodical&gt;&lt;pages&gt;509-11&lt;/pages&gt;&lt;volume&gt;16&lt;/volume&gt;&lt;number&gt;3&lt;/number&gt;&lt;edition&gt;2009/03/12&lt;/edition&gt;&lt;keywords&gt;&lt;keyword&gt;Alzheimer Disease/epidemiology/ genetics/pathology&lt;/keyword&gt;&lt;keyword&gt;Attention Deficit and Disruptive Behavior&lt;/keyword&gt;&lt;keyword&gt;Disorders/epidemiology/ genetics/pathology&lt;/keyword&gt;&lt;keyword&gt;Family Health&lt;/keyword&gt;&lt;keyword&gt;Female&lt;/keyword&gt;&lt;keyword&gt;Humans&lt;/keyword&gt;&lt;keyword&gt;Italy/epidemiology&lt;/keyword&gt;&lt;keyword&gt;Language Disorders/epidemiology/ genetics/pathology&lt;/keyword&gt;&lt;keyword&gt;Magnetic Resonance Imaging&lt;/keyword&gt;&lt;keyword&gt;Male&lt;/keyword&gt;&lt;keyword&gt;Middle Aged&lt;/keyword&gt;&lt;keyword&gt;Pedigree&lt;/keyword&gt;&lt;keyword&gt;Phenotype&lt;/keyword&gt;&lt;keyword&gt;Point Mutation&lt;/keyword&gt;&lt;keyword&gt;Presenilin-2/ genetics&lt;/keyword&gt;&lt;keyword&gt;Prevalence&lt;/keyword&gt;&lt;/keywords&gt;&lt;dates&gt;&lt;year&gt;2009&lt;/year&gt;&lt;/dates&gt;&lt;isbn&gt;1387-2877 (Print)&amp;#xD;1387-2877 (Linking)&lt;/isbn&gt;&lt;accession-num&gt;19276543&lt;/accession-num&gt;&lt;urls&gt;&lt;/urls&gt;&lt;electronic-resource-num&gt;10.3233/jad-2009-0986&lt;/electronic-resource-num&gt;&lt;remote-database-provider&gt;NLM&lt;/remote-database-provider&gt;&lt;language&gt;eng&lt;/language&gt;&lt;/record&gt;&lt;/Cite&gt;&lt;/EndNote&gt;</w:instrText>
            </w:r>
            <w:r w:rsidRPr="006F5F60">
              <w:rPr>
                <w:sz w:val="16"/>
                <w:szCs w:val="16"/>
              </w:rPr>
              <w:fldChar w:fldCharType="separate"/>
            </w:r>
            <w:r w:rsidR="00470814" w:rsidRPr="006F5F60">
              <w:rPr>
                <w:noProof/>
                <w:sz w:val="16"/>
                <w:szCs w:val="16"/>
              </w:rPr>
              <w:t>[</w:t>
            </w:r>
            <w:hyperlink w:anchor="_ENREF_15" w:tooltip="Marcon, 2009 #128" w:history="1">
              <w:r w:rsidR="0021035F" w:rsidRPr="006F5F60">
                <w:rPr>
                  <w:noProof/>
                  <w:sz w:val="16"/>
                  <w:szCs w:val="16"/>
                </w:rPr>
                <w:t>15</w:t>
              </w:r>
            </w:hyperlink>
            <w:r w:rsidR="00470814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0BB21597" w14:textId="77777777" w:rsidTr="00B816C8">
        <w:tc>
          <w:tcPr>
            <w:tcW w:w="1188" w:type="dxa"/>
          </w:tcPr>
          <w:p w14:paraId="700EAF45" w14:textId="62611B6D" w:rsidR="00C43DC3" w:rsidRPr="005A3989" w:rsidRDefault="0046540B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p.A237V</w:t>
            </w:r>
            <w:r w:rsidR="005A3989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 w:rsidR="005A3989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 w:rsidR="005A3989"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7</w:t>
            </w:r>
            <w:r w:rsidR="005A3989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4CDA2EF3" w14:textId="7ACA26E8" w:rsidR="00C43DC3" w:rsidRPr="006F5F60" w:rsidRDefault="0046540B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Caucasian</w:t>
            </w:r>
          </w:p>
        </w:tc>
        <w:tc>
          <w:tcPr>
            <w:tcW w:w="1134" w:type="dxa"/>
          </w:tcPr>
          <w:p w14:paraId="6948117E" w14:textId="1F2322D0" w:rsidR="00C43DC3" w:rsidRPr="006F5F60" w:rsidRDefault="0046540B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0CD3FA39" w14:textId="518136B3" w:rsidR="00C43DC3" w:rsidRPr="006F5F60" w:rsidRDefault="0046540B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87-87/87.0</w:t>
            </w:r>
          </w:p>
        </w:tc>
        <w:tc>
          <w:tcPr>
            <w:tcW w:w="1275" w:type="dxa"/>
          </w:tcPr>
          <w:p w14:paraId="3B332251" w14:textId="12199DCB" w:rsidR="00C43DC3" w:rsidRPr="006F5F60" w:rsidRDefault="0046540B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8-8/8.0</w:t>
            </w:r>
          </w:p>
        </w:tc>
        <w:tc>
          <w:tcPr>
            <w:tcW w:w="1560" w:type="dxa"/>
          </w:tcPr>
          <w:p w14:paraId="33B84D73" w14:textId="7BC71E41" w:rsidR="00C43DC3" w:rsidRPr="006F5F60" w:rsidRDefault="0046540B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40800E51" w14:textId="7F7EEA17" w:rsidR="00C43DC3" w:rsidRPr="006F5F60" w:rsidRDefault="0046540B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PEVuZE5vdGU+PENpdGU+PEF1dGhvcj5TYXNzaTwvQXV0aG9yPjxZZWFyPjIwMTQ8L1llYXI+PFJl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</w:fldData>
              </w:fldChar>
            </w:r>
            <w:r w:rsidR="00470814" w:rsidRPr="006F5F60">
              <w:rPr>
                <w:sz w:val="16"/>
                <w:szCs w:val="16"/>
              </w:rPr>
              <w:instrText xml:space="preserve"> ADDIN EN.CITE </w:instrText>
            </w:r>
            <w:r w:rsidR="00470814" w:rsidRPr="006F5F60">
              <w:rPr>
                <w:sz w:val="16"/>
                <w:szCs w:val="16"/>
              </w:rPr>
              <w:fldChar w:fldCharType="begin">
                <w:fldData xml:space="preserve">PEVuZE5vdGU+PENpdGU+PEF1dGhvcj5TYXNzaTwvQXV0aG9yPjxZZWFyPjIwMTQ8L1llYXI+PFJl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</w:fldData>
              </w:fldChar>
            </w:r>
            <w:r w:rsidR="00470814" w:rsidRPr="006F5F60">
              <w:rPr>
                <w:sz w:val="16"/>
                <w:szCs w:val="16"/>
              </w:rPr>
              <w:instrText xml:space="preserve"> ADDIN EN.CITE.DATA </w:instrText>
            </w:r>
            <w:r w:rsidR="00470814" w:rsidRPr="006F5F60">
              <w:rPr>
                <w:sz w:val="16"/>
                <w:szCs w:val="16"/>
              </w:rPr>
            </w:r>
            <w:r w:rsidR="00470814" w:rsidRPr="006F5F60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470814" w:rsidRPr="006F5F60">
              <w:rPr>
                <w:noProof/>
                <w:sz w:val="16"/>
                <w:szCs w:val="16"/>
              </w:rPr>
              <w:t>[</w:t>
            </w:r>
            <w:hyperlink w:anchor="_ENREF_16" w:tooltip="Sassi, 2014 #283" w:history="1">
              <w:r w:rsidR="0021035F" w:rsidRPr="006F5F60">
                <w:rPr>
                  <w:noProof/>
                  <w:sz w:val="16"/>
                  <w:szCs w:val="16"/>
                </w:rPr>
                <w:t>16</w:t>
              </w:r>
            </w:hyperlink>
            <w:r w:rsidR="00470814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2B2AC102" w14:textId="77777777" w:rsidTr="00B816C8">
        <w:tc>
          <w:tcPr>
            <w:tcW w:w="1188" w:type="dxa"/>
          </w:tcPr>
          <w:p w14:paraId="25875BE5" w14:textId="22F1F15C" w:rsidR="003B55D4" w:rsidRPr="005A3989" w:rsidRDefault="003B55D4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p.L238P</w:t>
            </w:r>
            <w:r w:rsidR="005A3989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 w:rsidR="005A3989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 w:rsidR="005A3989"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7</w:t>
            </w:r>
            <w:r w:rsidR="005A3989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54DD1C18" w14:textId="77732608" w:rsidR="003B55D4" w:rsidRPr="006F5F60" w:rsidRDefault="003B55D4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German</w:t>
            </w:r>
          </w:p>
        </w:tc>
        <w:tc>
          <w:tcPr>
            <w:tcW w:w="1134" w:type="dxa"/>
          </w:tcPr>
          <w:p w14:paraId="418BBA3E" w14:textId="0A081D7C" w:rsidR="003B55D4" w:rsidRPr="006F5F60" w:rsidRDefault="003B55D4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2874C5E0" w14:textId="73877026" w:rsidR="003B55D4" w:rsidRPr="006F5F60" w:rsidRDefault="003B55D4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54-54/54.0</w:t>
            </w:r>
          </w:p>
        </w:tc>
        <w:tc>
          <w:tcPr>
            <w:tcW w:w="1275" w:type="dxa"/>
          </w:tcPr>
          <w:p w14:paraId="22D7E4B0" w14:textId="580A8552" w:rsidR="003B55D4" w:rsidRPr="006F5F60" w:rsidRDefault="003B55D4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6-6/6.0</w:t>
            </w:r>
          </w:p>
        </w:tc>
        <w:tc>
          <w:tcPr>
            <w:tcW w:w="1560" w:type="dxa"/>
          </w:tcPr>
          <w:p w14:paraId="4F6D0443" w14:textId="26A9753B" w:rsidR="003B55D4" w:rsidRPr="006F5F60" w:rsidRDefault="003B55D4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24494D64" w14:textId="25942840" w:rsidR="003B55D4" w:rsidRPr="006F5F60" w:rsidRDefault="003B55D4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PEVuZE5vdGU+PENpdGU+PEF1dGhvcj5CbGF1d2VuZHJhYXQ8L0F1dGhvcj48WWVhcj4yMDE2PC9Z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</w:fldData>
              </w:fldChar>
            </w:r>
            <w:r w:rsidRPr="006F5F60">
              <w:rPr>
                <w:sz w:val="16"/>
                <w:szCs w:val="16"/>
              </w:rPr>
              <w:instrText xml:space="preserve"> ADDIN EN.CITE </w:instrText>
            </w: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PEVuZE5vdGU+PENpdGU+PEF1dGhvcj5CbGF1d2VuZHJhYXQ8L0F1dGhvcj48WWVhcj4yMDE2PC9Z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</w:fldData>
              </w:fldChar>
            </w:r>
            <w:r w:rsidRPr="006F5F60">
              <w:rPr>
                <w:sz w:val="16"/>
                <w:szCs w:val="16"/>
              </w:rPr>
              <w:instrText xml:space="preserve"> ADDIN EN.CITE.DATA </w:instrText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Pr="006F5F60">
              <w:rPr>
                <w:noProof/>
                <w:sz w:val="16"/>
                <w:szCs w:val="16"/>
              </w:rPr>
              <w:t>[</w:t>
            </w:r>
            <w:hyperlink w:anchor="_ENREF_9" w:tooltip="Blauwendraat, 2016 #304" w:history="1">
              <w:r w:rsidR="0021035F" w:rsidRPr="006F5F60">
                <w:rPr>
                  <w:noProof/>
                  <w:sz w:val="16"/>
                  <w:szCs w:val="16"/>
                </w:rPr>
                <w:t>9</w:t>
              </w:r>
            </w:hyperlink>
            <w:r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620BDF9D" w14:textId="77777777" w:rsidTr="00B816C8">
        <w:tc>
          <w:tcPr>
            <w:tcW w:w="1188" w:type="dxa"/>
          </w:tcPr>
          <w:p w14:paraId="0F4C206A" w14:textId="77777777" w:rsidR="005A3989" w:rsidRDefault="001B1E3B" w:rsidP="006F5F60">
            <w:pP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p.M239V</w:t>
            </w:r>
          </w:p>
          <w:p w14:paraId="49F3055E" w14:textId="76843BFA" w:rsidR="00C43DC3" w:rsidRPr="005A3989" w:rsidRDefault="005A3989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7</w:t>
            </w:r>
            <w: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26FE7237" w14:textId="313121B2" w:rsidR="00C43DC3" w:rsidRPr="006F5F60" w:rsidRDefault="006D0B89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France, </w:t>
            </w:r>
            <w:r w:rsidRPr="006F5F60">
              <w:rPr>
                <w:sz w:val="16"/>
                <w:szCs w:val="16"/>
              </w:rPr>
              <w:t>Italy</w:t>
            </w:r>
          </w:p>
        </w:tc>
        <w:tc>
          <w:tcPr>
            <w:tcW w:w="1134" w:type="dxa"/>
          </w:tcPr>
          <w:p w14:paraId="0A7079A8" w14:textId="67231822" w:rsidR="00C43DC3" w:rsidRPr="006F5F60" w:rsidRDefault="006D0B89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17F7D50F" w14:textId="6445DAC6" w:rsidR="00C43DC3" w:rsidRPr="006F5F60" w:rsidRDefault="006D0B89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47-67/51.5</w:t>
            </w:r>
          </w:p>
        </w:tc>
        <w:tc>
          <w:tcPr>
            <w:tcW w:w="1275" w:type="dxa"/>
          </w:tcPr>
          <w:p w14:paraId="19B56EAD" w14:textId="78267D2F" w:rsidR="00C43DC3" w:rsidRPr="006F5F60" w:rsidRDefault="006D0B89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4-19</w:t>
            </w:r>
          </w:p>
        </w:tc>
        <w:tc>
          <w:tcPr>
            <w:tcW w:w="1560" w:type="dxa"/>
          </w:tcPr>
          <w:p w14:paraId="6063AE99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6B2E15EC" w14:textId="1D889AA9" w:rsidR="00C43DC3" w:rsidRPr="006F5F60" w:rsidRDefault="00C43DC3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PEVuZE5vdGU+PENpdGU+PEF1dGhvcj5NYXJjb248L0F1dGhvcj48WWVhcj4yMDA0PC9ZZWFyPjxS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</w:fldData>
              </w:fldChar>
            </w:r>
            <w:r w:rsidR="008F4DB8">
              <w:rPr>
                <w:sz w:val="16"/>
                <w:szCs w:val="16"/>
              </w:rPr>
              <w:instrText xml:space="preserve"> ADDIN EN.CITE </w:instrText>
            </w:r>
            <w:r w:rsidR="008F4DB8">
              <w:rPr>
                <w:sz w:val="16"/>
                <w:szCs w:val="16"/>
              </w:rPr>
              <w:fldChar w:fldCharType="begin">
                <w:fldData xml:space="preserve">PEVuZE5vdGU+PENpdGU+PEF1dGhvcj5NYXJjb248L0F1dGhvcj48WWVhcj4yMDA0PC9ZZWFyPjxS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</w:fldData>
              </w:fldChar>
            </w:r>
            <w:r w:rsidR="008F4DB8">
              <w:rPr>
                <w:sz w:val="16"/>
                <w:szCs w:val="16"/>
              </w:rPr>
              <w:instrText xml:space="preserve"> ADDIN EN.CITE.DATA </w:instrText>
            </w:r>
            <w:r w:rsidR="008F4DB8">
              <w:rPr>
                <w:sz w:val="16"/>
                <w:szCs w:val="16"/>
              </w:rPr>
            </w:r>
            <w:r w:rsidR="008F4DB8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8F4DB8">
              <w:rPr>
                <w:noProof/>
                <w:sz w:val="16"/>
                <w:szCs w:val="16"/>
              </w:rPr>
              <w:t>[</w:t>
            </w:r>
            <w:hyperlink w:anchor="_ENREF_17" w:tooltip="Marcon, 2004 #129" w:history="1">
              <w:r w:rsidR="0021035F">
                <w:rPr>
                  <w:noProof/>
                  <w:sz w:val="16"/>
                  <w:szCs w:val="16"/>
                </w:rPr>
                <w:t>17</w:t>
              </w:r>
            </w:hyperlink>
            <w:r w:rsidR="008F4DB8">
              <w:rPr>
                <w:noProof/>
                <w:sz w:val="16"/>
                <w:szCs w:val="16"/>
              </w:rPr>
              <w:t xml:space="preserve">, </w:t>
            </w:r>
            <w:hyperlink w:anchor="_ENREF_18" w:tooltip="Wallon, 2012 #271" w:history="1">
              <w:r w:rsidR="0021035F">
                <w:rPr>
                  <w:noProof/>
                  <w:sz w:val="16"/>
                  <w:szCs w:val="16"/>
                </w:rPr>
                <w:t>18</w:t>
              </w:r>
            </w:hyperlink>
            <w:r w:rsidR="008F4DB8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70F84F89" w14:textId="77777777" w:rsidTr="00B816C8">
        <w:tc>
          <w:tcPr>
            <w:tcW w:w="1188" w:type="dxa"/>
          </w:tcPr>
          <w:p w14:paraId="7C8E84FD" w14:textId="3F23EEBE" w:rsidR="00C43DC3" w:rsidRPr="0081604C" w:rsidRDefault="00385D1E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p.M239I</w:t>
            </w:r>
            <w:r w:rsidR="0081604C"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 w:rsidR="0081604C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 w:rsidR="0081604C"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7</w:t>
            </w:r>
            <w:r w:rsidR="0081604C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0B102B6D" w14:textId="593EA9D2" w:rsidR="00C43DC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Italy</w:t>
            </w:r>
          </w:p>
        </w:tc>
        <w:tc>
          <w:tcPr>
            <w:tcW w:w="1134" w:type="dxa"/>
          </w:tcPr>
          <w:p w14:paraId="065EA89B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7876E8A9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44-58/50.7</w:t>
            </w:r>
          </w:p>
        </w:tc>
        <w:tc>
          <w:tcPr>
            <w:tcW w:w="1275" w:type="dxa"/>
          </w:tcPr>
          <w:p w14:paraId="04C88C58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7.0</w:t>
            </w:r>
          </w:p>
        </w:tc>
        <w:tc>
          <w:tcPr>
            <w:tcW w:w="1560" w:type="dxa"/>
          </w:tcPr>
          <w:p w14:paraId="1CBCBC9A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0F9C0F01" w14:textId="096DCD20" w:rsidR="00C43DC3" w:rsidRPr="006F5F60" w:rsidRDefault="00C43DC3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/>
            </w:r>
            <w:r w:rsidR="00470814" w:rsidRPr="006F5F60">
              <w:rPr>
                <w:sz w:val="16"/>
                <w:szCs w:val="16"/>
              </w:rPr>
              <w:instrText xml:space="preserve"> ADDIN EN.CITE &lt;EndNote&gt;&lt;Cite&gt;&lt;Author&gt;Finckh&lt;/Author&gt;&lt;Year&gt;2000&lt;/Year&gt;&lt;RecNum&gt;130&lt;/RecNum&gt;&lt;DisplayText&gt;[19]&lt;/DisplayText&gt;&lt;record&gt;&lt;rec-number&gt;130&lt;/rec-number&gt;&lt;foreign-keys&gt;&lt;key app="EN" db-id="vwwe05ppmz9fsnewetqx9xxgddrpvrszvv52" timestamp="1355818983"&gt;130&lt;/key&gt;&lt;/foreign-keys&gt;&lt;ref-type name="Journal Article"&gt;17&lt;/ref-type&gt;&lt;contributors&gt;&lt;authors&gt;&lt;author&gt;Finckh, U.&lt;/author&gt;&lt;author&gt;Alberici, A.&lt;/author&gt;&lt;author&gt;Antoniazzi, M.&lt;/author&gt;&lt;author&gt;Benussi, L.&lt;/author&gt;&lt;author&gt;Fedi, V.&lt;/author&gt;&lt;author&gt;Giannini, C.&lt;/author&gt;&lt;author&gt;Gal, A.&lt;/author&gt;&lt;author&gt;Nitsch, R. M.&lt;/author&gt;&lt;author&gt;Binetti, G.&lt;/author&gt;&lt;/authors&gt;&lt;/contributors&gt;&lt;auth-address&gt;Department of Human Genetics, University Hospital Eppendorf, Hamburg, Germany. finckh@uke.uni-hamburg.de&lt;/auth-address&gt;&lt;titles&gt;&lt;title&gt;Variable expression of familial Alzheimer disease associated with presenilin 2 mutation M239I&lt;/title&gt;&lt;secondary-title&gt;Neurology&lt;/secondary-title&gt;&lt;/titles&gt;&lt;periodical&gt;&lt;full-title&gt;Neurology&lt;/full-title&gt;&lt;/periodical&gt;&lt;pages&gt;2006-8&lt;/pages&gt;&lt;volume&gt;54&lt;/volume&gt;&lt;number&gt;10&lt;/number&gt;&lt;edition&gt;2000/05/24&lt;/edition&gt;&lt;keywords&gt;&lt;keyword&gt;Adult&lt;/keyword&gt;&lt;keyword&gt;Aged&lt;/keyword&gt;&lt;keyword&gt;Alzheimer Disease/diagnosis/ genetics/pathology&lt;/keyword&gt;&lt;keyword&gt;Amino Acid Substitution/ genetics&lt;/keyword&gt;&lt;keyword&gt;Brain/pathology&lt;/keyword&gt;&lt;keyword&gt;Female&lt;/keyword&gt;&lt;keyword&gt;Follow-Up Studies&lt;/keyword&gt;&lt;keyword&gt;Heterozygote Detection&lt;/keyword&gt;&lt;keyword&gt;Humans&lt;/keyword&gt;&lt;keyword&gt;Male&lt;/keyword&gt;&lt;keyword&gt;Membrane Proteins/ genetics&lt;/keyword&gt;&lt;keyword&gt;Middle Aged&lt;/keyword&gt;&lt;keyword&gt;Mutagenesis, Site-Directed/ genetics&lt;/keyword&gt;&lt;keyword&gt;Pedigree&lt;/keyword&gt;&lt;keyword&gt;Phenotype&lt;/keyword&gt;&lt;keyword&gt;Presenilin-2&lt;/keyword&gt;&lt;/keywords&gt;&lt;dates&gt;&lt;year&gt;2000&lt;/year&gt;&lt;pub-dates&gt;&lt;date&gt;May 23&lt;/date&gt;&lt;/pub-dates&gt;&lt;/dates&gt;&lt;isbn&gt;0028-3878 (Print)&amp;#xD;0028-3878 (Linking)&lt;/isbn&gt;&lt;accession-num&gt;10822446&lt;/accession-num&gt;&lt;urls&gt;&lt;/urls&gt;&lt;remote-database-provider&gt;NLM&lt;/remote-database-provider&gt;&lt;language&gt;eng&lt;/language&gt;&lt;/record&gt;&lt;/Cite&gt;&lt;/EndNote&gt;</w:instrText>
            </w:r>
            <w:r w:rsidRPr="006F5F60">
              <w:rPr>
                <w:sz w:val="16"/>
                <w:szCs w:val="16"/>
              </w:rPr>
              <w:fldChar w:fldCharType="separate"/>
            </w:r>
            <w:r w:rsidR="00470814" w:rsidRPr="006F5F60">
              <w:rPr>
                <w:noProof/>
                <w:sz w:val="16"/>
                <w:szCs w:val="16"/>
              </w:rPr>
              <w:t>[</w:t>
            </w:r>
            <w:hyperlink w:anchor="_ENREF_19" w:tooltip="Finckh, 2000 #130" w:history="1">
              <w:r w:rsidR="0021035F" w:rsidRPr="006F5F60">
                <w:rPr>
                  <w:noProof/>
                  <w:sz w:val="16"/>
                  <w:szCs w:val="16"/>
                </w:rPr>
                <w:t>19</w:t>
              </w:r>
            </w:hyperlink>
            <w:r w:rsidR="00470814" w:rsidRPr="006F5F60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  <w:tr w:rsidR="004C4128" w:rsidRPr="006F5F60" w14:paraId="78A1792C" w14:textId="77777777" w:rsidTr="00B816C8">
        <w:tc>
          <w:tcPr>
            <w:tcW w:w="1188" w:type="dxa"/>
          </w:tcPr>
          <w:p w14:paraId="2F08CB57" w14:textId="77777777" w:rsidR="0081604C" w:rsidRDefault="00385D1E" w:rsidP="006F5F60">
            <w:pP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p.T430M</w:t>
            </w:r>
          </w:p>
          <w:p w14:paraId="01102120" w14:textId="7F6D8DFC" w:rsidR="00C43DC3" w:rsidRPr="0081604C" w:rsidRDefault="0081604C" w:rsidP="006F5F60">
            <w:pPr>
              <w:rPr>
                <w:rFonts w:eastAsia="Times New Roman"/>
                <w:kern w:val="0"/>
                <w:sz w:val="16"/>
                <w:szCs w:val="16"/>
              </w:rPr>
            </w:pPr>
            <w:r w:rsidRPr="006F5F60"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Ex</w:t>
            </w:r>
            <w:r>
              <w:rPr>
                <w:rFonts w:eastAsia="Times New Roman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12</w:t>
            </w:r>
            <w:r>
              <w:rPr>
                <w:rFonts w:eastAsia="Times New Roman"/>
                <w:color w:val="00000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05" w:type="dxa"/>
          </w:tcPr>
          <w:p w14:paraId="6704BAD7" w14:textId="342D7D89" w:rsidR="00C43DC3" w:rsidRPr="006F5F60" w:rsidRDefault="005214A0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Spain</w:t>
            </w:r>
          </w:p>
        </w:tc>
        <w:tc>
          <w:tcPr>
            <w:tcW w:w="1134" w:type="dxa"/>
          </w:tcPr>
          <w:p w14:paraId="3B80B3C1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537CD14C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45-64/56.3</w:t>
            </w:r>
          </w:p>
        </w:tc>
        <w:tc>
          <w:tcPr>
            <w:tcW w:w="1275" w:type="dxa"/>
          </w:tcPr>
          <w:p w14:paraId="767636CF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10-11/10.7</w:t>
            </w:r>
          </w:p>
        </w:tc>
        <w:tc>
          <w:tcPr>
            <w:tcW w:w="1560" w:type="dxa"/>
          </w:tcPr>
          <w:p w14:paraId="30219A1D" w14:textId="77777777" w:rsidR="00C43DC3" w:rsidRPr="006F5F60" w:rsidRDefault="00C43DC3" w:rsidP="006F5F60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14:paraId="14220834" w14:textId="78D3CAAE" w:rsidR="00C43DC3" w:rsidRPr="006F5F60" w:rsidRDefault="00C43DC3" w:rsidP="0021035F">
            <w:pPr>
              <w:rPr>
                <w:sz w:val="16"/>
                <w:szCs w:val="16"/>
              </w:rPr>
            </w:pPr>
            <w:r w:rsidRPr="006F5F60">
              <w:rPr>
                <w:sz w:val="16"/>
                <w:szCs w:val="16"/>
              </w:rPr>
              <w:fldChar w:fldCharType="begin">
                <w:fldData xml:space="preserve">PEVuZE5vdGU+PENpdGU+PEF1dGhvcj5MbGVvPC9BdXRob3I+PFllYXI+MjAwMjwvWWVhcj48UmVj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</w:fldData>
              </w:fldChar>
            </w:r>
            <w:r w:rsidR="008F4DB8">
              <w:rPr>
                <w:sz w:val="16"/>
                <w:szCs w:val="16"/>
              </w:rPr>
              <w:instrText xml:space="preserve"> ADDIN EN.CITE </w:instrText>
            </w:r>
            <w:r w:rsidR="008F4DB8">
              <w:rPr>
                <w:sz w:val="16"/>
                <w:szCs w:val="16"/>
              </w:rPr>
              <w:fldChar w:fldCharType="begin">
                <w:fldData xml:space="preserve">PEVuZE5vdGU+PENpdGU+PEF1dGhvcj5MbGVvPC9BdXRob3I+PFllYXI+MjAwMjwvWWVhcj48UmVj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</w:fldData>
              </w:fldChar>
            </w:r>
            <w:r w:rsidR="008F4DB8">
              <w:rPr>
                <w:sz w:val="16"/>
                <w:szCs w:val="16"/>
              </w:rPr>
              <w:instrText xml:space="preserve"> ADDIN EN.CITE.DATA </w:instrText>
            </w:r>
            <w:r w:rsidR="008F4DB8">
              <w:rPr>
                <w:sz w:val="16"/>
                <w:szCs w:val="16"/>
              </w:rPr>
            </w:r>
            <w:r w:rsidR="008F4DB8">
              <w:rPr>
                <w:sz w:val="16"/>
                <w:szCs w:val="16"/>
              </w:rPr>
              <w:fldChar w:fldCharType="end"/>
            </w:r>
            <w:r w:rsidRPr="006F5F60">
              <w:rPr>
                <w:sz w:val="16"/>
                <w:szCs w:val="16"/>
              </w:rPr>
            </w:r>
            <w:r w:rsidRPr="006F5F60">
              <w:rPr>
                <w:sz w:val="16"/>
                <w:szCs w:val="16"/>
              </w:rPr>
              <w:fldChar w:fldCharType="separate"/>
            </w:r>
            <w:r w:rsidR="008F4DB8">
              <w:rPr>
                <w:noProof/>
                <w:sz w:val="16"/>
                <w:szCs w:val="16"/>
              </w:rPr>
              <w:t>[</w:t>
            </w:r>
            <w:hyperlink w:anchor="_ENREF_20" w:tooltip="Lleo, 2002 #11" w:history="1">
              <w:r w:rsidR="0021035F">
                <w:rPr>
                  <w:noProof/>
                  <w:sz w:val="16"/>
                  <w:szCs w:val="16"/>
                </w:rPr>
                <w:t>20</w:t>
              </w:r>
            </w:hyperlink>
            <w:r w:rsidR="008F4DB8">
              <w:rPr>
                <w:noProof/>
                <w:sz w:val="16"/>
                <w:szCs w:val="16"/>
              </w:rPr>
              <w:t xml:space="preserve">, </w:t>
            </w:r>
            <w:hyperlink w:anchor="_ENREF_21" w:tooltip="Ezquerra, 2003 #131" w:history="1">
              <w:r w:rsidR="0021035F">
                <w:rPr>
                  <w:noProof/>
                  <w:sz w:val="16"/>
                  <w:szCs w:val="16"/>
                </w:rPr>
                <w:t>21</w:t>
              </w:r>
            </w:hyperlink>
            <w:r w:rsidR="008F4DB8">
              <w:rPr>
                <w:noProof/>
                <w:sz w:val="16"/>
                <w:szCs w:val="16"/>
              </w:rPr>
              <w:t>]</w:t>
            </w:r>
            <w:r w:rsidRPr="006F5F60">
              <w:rPr>
                <w:sz w:val="16"/>
                <w:szCs w:val="16"/>
              </w:rPr>
              <w:fldChar w:fldCharType="end"/>
            </w:r>
          </w:p>
        </w:tc>
      </w:tr>
    </w:tbl>
    <w:p w14:paraId="0C86ABBC" w14:textId="77777777" w:rsidR="007E6FAC" w:rsidRDefault="007E6FAC" w:rsidP="006F5F60">
      <w:pPr>
        <w:rPr>
          <w:sz w:val="16"/>
          <w:szCs w:val="16"/>
        </w:rPr>
      </w:pPr>
    </w:p>
    <w:p w14:paraId="0EDB7CDE" w14:textId="77777777" w:rsidR="000A7039" w:rsidRDefault="000A7039" w:rsidP="006F5F60">
      <w:pPr>
        <w:rPr>
          <w:sz w:val="16"/>
          <w:szCs w:val="16"/>
        </w:rPr>
      </w:pPr>
    </w:p>
    <w:p w14:paraId="155205ED" w14:textId="77777777" w:rsidR="000A7039" w:rsidRDefault="000A7039" w:rsidP="006F5F60">
      <w:pPr>
        <w:rPr>
          <w:sz w:val="16"/>
          <w:szCs w:val="16"/>
        </w:rPr>
      </w:pPr>
    </w:p>
    <w:p w14:paraId="06BA0E32" w14:textId="77777777" w:rsidR="000A7039" w:rsidRDefault="000A7039" w:rsidP="006F5F60">
      <w:pPr>
        <w:rPr>
          <w:sz w:val="16"/>
          <w:szCs w:val="16"/>
        </w:rPr>
      </w:pPr>
    </w:p>
    <w:p w14:paraId="3B06BDAE" w14:textId="77777777" w:rsidR="000A7039" w:rsidRDefault="000A7039" w:rsidP="006F5F60">
      <w:pPr>
        <w:rPr>
          <w:sz w:val="16"/>
          <w:szCs w:val="16"/>
        </w:rPr>
      </w:pPr>
    </w:p>
    <w:p w14:paraId="359CA273" w14:textId="77777777" w:rsidR="003819AA" w:rsidRDefault="003819AA" w:rsidP="006F5F60">
      <w:pPr>
        <w:rPr>
          <w:sz w:val="16"/>
          <w:szCs w:val="16"/>
        </w:rPr>
      </w:pPr>
    </w:p>
    <w:p w14:paraId="25770020" w14:textId="1F029C99" w:rsidR="007E6FAC" w:rsidRPr="000A7039" w:rsidRDefault="000A7039" w:rsidP="006F5F60">
      <w:pPr>
        <w:rPr>
          <w:b/>
          <w:sz w:val="16"/>
          <w:szCs w:val="16"/>
        </w:rPr>
      </w:pPr>
      <w:r w:rsidRPr="000A7039">
        <w:rPr>
          <w:b/>
          <w:sz w:val="16"/>
          <w:szCs w:val="16"/>
        </w:rPr>
        <w:t>Reference</w:t>
      </w:r>
    </w:p>
    <w:p w14:paraId="3353A14F" w14:textId="61D6201A" w:rsidR="0021035F" w:rsidRPr="0021035F" w:rsidRDefault="007E6FAC" w:rsidP="0021035F">
      <w:pPr>
        <w:pStyle w:val="EndNoteBibliography"/>
        <w:ind w:left="720" w:hanging="720"/>
        <w:rPr>
          <w:noProof/>
        </w:rPr>
      </w:pPr>
      <w:r w:rsidRPr="006F5F60">
        <w:rPr>
          <w:sz w:val="16"/>
          <w:szCs w:val="16"/>
        </w:rPr>
        <w:fldChar w:fldCharType="begin"/>
      </w:r>
      <w:r w:rsidRPr="006F5F60">
        <w:rPr>
          <w:sz w:val="16"/>
          <w:szCs w:val="16"/>
        </w:rPr>
        <w:instrText xml:space="preserve"> ADDIN EN.REFLIST </w:instrText>
      </w:r>
      <w:r w:rsidRPr="006F5F60">
        <w:rPr>
          <w:sz w:val="16"/>
          <w:szCs w:val="16"/>
        </w:rPr>
        <w:fldChar w:fldCharType="separate"/>
      </w:r>
      <w:bookmarkStart w:id="1" w:name="_ENREF_1"/>
      <w:r w:rsidR="0021035F" w:rsidRPr="0021035F">
        <w:rPr>
          <w:noProof/>
        </w:rPr>
        <w:t>[1]</w:t>
      </w:r>
      <w:r w:rsidR="0021035F" w:rsidRPr="0021035F">
        <w:rPr>
          <w:noProof/>
        </w:rPr>
        <w:tab/>
        <w:t>Piscopo P, Marcon G, Piras MR, Crestini A, Campeggi LM</w:t>
      </w:r>
      <w:r w:rsidR="0021035F" w:rsidRPr="0021035F">
        <w:rPr>
          <w:i/>
          <w:noProof/>
        </w:rPr>
        <w:t>, et al.</w:t>
      </w:r>
      <w:r w:rsidR="0021035F" w:rsidRPr="0021035F">
        <w:rPr>
          <w:noProof/>
        </w:rPr>
        <w:t xml:space="preserve"> (2008) A novel PSEN2 mutation associated with a peculiar phenotype. </w:t>
      </w:r>
      <w:r w:rsidR="0021035F" w:rsidRPr="0021035F">
        <w:rPr>
          <w:i/>
          <w:noProof/>
        </w:rPr>
        <w:t>Neurology</w:t>
      </w:r>
      <w:r w:rsidR="0021035F" w:rsidRPr="0021035F">
        <w:rPr>
          <w:noProof/>
        </w:rPr>
        <w:t xml:space="preserve"> </w:t>
      </w:r>
      <w:r w:rsidR="0021035F" w:rsidRPr="0021035F">
        <w:rPr>
          <w:b/>
          <w:noProof/>
        </w:rPr>
        <w:t>70</w:t>
      </w:r>
      <w:r w:rsidR="0021035F" w:rsidRPr="0021035F">
        <w:rPr>
          <w:noProof/>
        </w:rPr>
        <w:t>, 1549-1554.</w:t>
      </w:r>
      <w:bookmarkEnd w:id="1"/>
    </w:p>
    <w:p w14:paraId="47064C29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2" w:name="_ENREF_2"/>
      <w:r w:rsidRPr="0021035F">
        <w:rPr>
          <w:noProof/>
        </w:rPr>
        <w:t>[2]</w:t>
      </w:r>
      <w:r w:rsidRPr="0021035F">
        <w:rPr>
          <w:noProof/>
        </w:rPr>
        <w:tab/>
        <w:t>Finckh U, Kuschel C, Anagnostouli M, Patsouris E, Pantes GV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(2005) Novel mutations and repeated findings of mutations in familial Alzheimer disease. </w:t>
      </w:r>
      <w:r w:rsidRPr="0021035F">
        <w:rPr>
          <w:i/>
          <w:noProof/>
        </w:rPr>
        <w:t>Neurogenetics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6</w:t>
      </w:r>
      <w:r w:rsidRPr="0021035F">
        <w:rPr>
          <w:noProof/>
        </w:rPr>
        <w:t>, 85-89.</w:t>
      </w:r>
      <w:bookmarkEnd w:id="2"/>
    </w:p>
    <w:p w14:paraId="09420D22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3" w:name="_ENREF_3"/>
      <w:r w:rsidRPr="0021035F">
        <w:rPr>
          <w:noProof/>
        </w:rPr>
        <w:t>[3]</w:t>
      </w:r>
      <w:r w:rsidRPr="0021035F">
        <w:rPr>
          <w:noProof/>
        </w:rPr>
        <w:tab/>
        <w:t>Finckh U, Muller-Thomsen T, Mann U, Eggers C, Marksteiner J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(2000) High prevalence of pathogenic mutations in patients with early-onset dementia detected by sequence analyses of four different genes. </w:t>
      </w:r>
      <w:r w:rsidRPr="0021035F">
        <w:rPr>
          <w:i/>
          <w:noProof/>
        </w:rPr>
        <w:t>Am J Hum Genet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66</w:t>
      </w:r>
      <w:r w:rsidRPr="0021035F">
        <w:rPr>
          <w:noProof/>
        </w:rPr>
        <w:t>, 110-117.</w:t>
      </w:r>
      <w:bookmarkEnd w:id="3"/>
    </w:p>
    <w:p w14:paraId="52AD2E7E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4" w:name="_ENREF_4"/>
      <w:r w:rsidRPr="0021035F">
        <w:rPr>
          <w:noProof/>
        </w:rPr>
        <w:t>[4]</w:t>
      </w:r>
      <w:r w:rsidRPr="0021035F">
        <w:rPr>
          <w:noProof/>
        </w:rPr>
        <w:tab/>
        <w:t>Binetti G, Signorini S, Squitti R, Alberici A, Benussi L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(2003) Atypical dementia </w:t>
      </w:r>
      <w:r w:rsidRPr="0021035F">
        <w:rPr>
          <w:noProof/>
        </w:rPr>
        <w:lastRenderedPageBreak/>
        <w:t xml:space="preserve">associated with a novel presenilin-2 mutation. </w:t>
      </w:r>
      <w:r w:rsidRPr="0021035F">
        <w:rPr>
          <w:i/>
          <w:noProof/>
        </w:rPr>
        <w:t>Ann Neurol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54</w:t>
      </w:r>
      <w:r w:rsidRPr="0021035F">
        <w:rPr>
          <w:noProof/>
        </w:rPr>
        <w:t>, 832-836.</w:t>
      </w:r>
      <w:bookmarkEnd w:id="4"/>
    </w:p>
    <w:p w14:paraId="36077238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5" w:name="_ENREF_5"/>
      <w:r w:rsidRPr="0021035F">
        <w:rPr>
          <w:noProof/>
        </w:rPr>
        <w:t>[5]</w:t>
      </w:r>
      <w:r w:rsidRPr="0021035F">
        <w:rPr>
          <w:noProof/>
        </w:rPr>
        <w:tab/>
        <w:t xml:space="preserve">Muller U, Winter P, Bolender C, Nolte D (2014) Previously unrecognized missense mutation E126K of PSEN2 segregates with early onset Alzheimer's disease in a family. </w:t>
      </w:r>
      <w:r w:rsidRPr="0021035F">
        <w:rPr>
          <w:i/>
          <w:noProof/>
        </w:rPr>
        <w:t>J Alzheimers Dis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42</w:t>
      </w:r>
      <w:r w:rsidRPr="0021035F">
        <w:rPr>
          <w:noProof/>
        </w:rPr>
        <w:t>, 109-113.</w:t>
      </w:r>
      <w:bookmarkEnd w:id="5"/>
    </w:p>
    <w:p w14:paraId="6C27C008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6" w:name="_ENREF_6"/>
      <w:r w:rsidRPr="0021035F">
        <w:rPr>
          <w:noProof/>
        </w:rPr>
        <w:t>[6]</w:t>
      </w:r>
      <w:r w:rsidRPr="0021035F">
        <w:rPr>
          <w:noProof/>
        </w:rPr>
        <w:tab/>
        <w:t>Niu F, Yu S, Zhang Z, Yi X, Ye L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(2014) Novel mutation in the PSEN2 gene (N141Y) associated with early-onset autosomal dominant Alzheimer's disease in a Chinese Han family. </w:t>
      </w:r>
      <w:r w:rsidRPr="0021035F">
        <w:rPr>
          <w:i/>
          <w:noProof/>
        </w:rPr>
        <w:t>Neurobiol Aging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35</w:t>
      </w:r>
      <w:r w:rsidRPr="0021035F">
        <w:rPr>
          <w:noProof/>
        </w:rPr>
        <w:t>, 2420.e2421-2425.</w:t>
      </w:r>
      <w:bookmarkEnd w:id="6"/>
    </w:p>
    <w:p w14:paraId="75B9ACFF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7" w:name="_ENREF_7"/>
      <w:r w:rsidRPr="0021035F">
        <w:rPr>
          <w:noProof/>
        </w:rPr>
        <w:t>[7]</w:t>
      </w:r>
      <w:r w:rsidRPr="0021035F">
        <w:rPr>
          <w:noProof/>
        </w:rPr>
        <w:tab/>
        <w:t>Levy-Lahad E, Wasco W, Poorkaj P, Romano DM, Oshima J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(1995) Candidate gene for the chromosome 1 familial Alzheimer's disease locus. </w:t>
      </w:r>
      <w:r w:rsidRPr="0021035F">
        <w:rPr>
          <w:i/>
          <w:noProof/>
        </w:rPr>
        <w:t>Science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269</w:t>
      </w:r>
      <w:r w:rsidRPr="0021035F">
        <w:rPr>
          <w:noProof/>
        </w:rPr>
        <w:t>, 973-977.</w:t>
      </w:r>
      <w:bookmarkEnd w:id="7"/>
    </w:p>
    <w:p w14:paraId="70588DFF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8" w:name="_ENREF_8"/>
      <w:r w:rsidRPr="0021035F">
        <w:rPr>
          <w:noProof/>
        </w:rPr>
        <w:t>[8]</w:t>
      </w:r>
      <w:r w:rsidRPr="0021035F">
        <w:rPr>
          <w:noProof/>
        </w:rPr>
        <w:tab/>
        <w:t>Rogaev EI, Sherrington R, Rogaeva EA, Levesque G, Ikeda M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(1995) Familial Alzheimer's disease in kindreds with missense mutations in a gene on chromosome 1 related to the Alzheimer's disease type 3 gene. </w:t>
      </w:r>
      <w:r w:rsidRPr="0021035F">
        <w:rPr>
          <w:i/>
          <w:noProof/>
        </w:rPr>
        <w:t>Nature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376</w:t>
      </w:r>
      <w:r w:rsidRPr="0021035F">
        <w:rPr>
          <w:noProof/>
        </w:rPr>
        <w:t>, 775-778.</w:t>
      </w:r>
      <w:bookmarkEnd w:id="8"/>
    </w:p>
    <w:p w14:paraId="4ABAAD1C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9" w:name="_ENREF_9"/>
      <w:r w:rsidRPr="0021035F">
        <w:rPr>
          <w:noProof/>
        </w:rPr>
        <w:t>[9]</w:t>
      </w:r>
      <w:r w:rsidRPr="0021035F">
        <w:rPr>
          <w:noProof/>
        </w:rPr>
        <w:tab/>
        <w:t>Blauwendraat C, Wilke C, Jansen IE, Schulte C, Simon-Sanchez J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(2016) Pilot whole-exome sequencing of a German early-onset Alzheimer's disease cohort reveals a substantial frequency of PSEN2 variants. </w:t>
      </w:r>
      <w:r w:rsidRPr="0021035F">
        <w:rPr>
          <w:i/>
          <w:noProof/>
        </w:rPr>
        <w:t>Neurobiol Aging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37</w:t>
      </w:r>
      <w:r w:rsidRPr="0021035F">
        <w:rPr>
          <w:noProof/>
        </w:rPr>
        <w:t>, 208.e211-208.e217.</w:t>
      </w:r>
      <w:bookmarkEnd w:id="9"/>
    </w:p>
    <w:p w14:paraId="267BD205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0" w:name="_ENREF_10"/>
      <w:r w:rsidRPr="0021035F">
        <w:rPr>
          <w:noProof/>
        </w:rPr>
        <w:t>[10]</w:t>
      </w:r>
      <w:r w:rsidRPr="0021035F">
        <w:rPr>
          <w:noProof/>
        </w:rPr>
        <w:tab/>
        <w:t xml:space="preserve">Lao JI, Beyer K, Fernandez-Novoa L, Cacabelos R (1998) A novel mutation in the predicted TM2 domain of the presenilin 2 gene in a Spanish patient with late-onset Alzheimer's disease. </w:t>
      </w:r>
      <w:r w:rsidRPr="0021035F">
        <w:rPr>
          <w:i/>
          <w:noProof/>
        </w:rPr>
        <w:t>Neurogenetics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1</w:t>
      </w:r>
      <w:r w:rsidRPr="0021035F">
        <w:rPr>
          <w:noProof/>
        </w:rPr>
        <w:t>, 293-296.</w:t>
      </w:r>
      <w:bookmarkEnd w:id="10"/>
    </w:p>
    <w:p w14:paraId="40B5B0BC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1" w:name="_ENREF_11"/>
      <w:r w:rsidRPr="0021035F">
        <w:rPr>
          <w:noProof/>
        </w:rPr>
        <w:t>[11]</w:t>
      </w:r>
      <w:r w:rsidRPr="0021035F">
        <w:rPr>
          <w:noProof/>
        </w:rPr>
        <w:tab/>
        <w:t>Andreoli V, Trecroci F, La Russa A, Di Palma G, Quattrone A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(2008) Gene symbol: PSEN2. Disease: Alzheimer disease. </w:t>
      </w:r>
      <w:r w:rsidRPr="0021035F">
        <w:rPr>
          <w:i/>
          <w:noProof/>
        </w:rPr>
        <w:t>Hum Genet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124</w:t>
      </w:r>
      <w:r w:rsidRPr="0021035F">
        <w:rPr>
          <w:noProof/>
        </w:rPr>
        <w:t>, 304.</w:t>
      </w:r>
      <w:bookmarkEnd w:id="11"/>
    </w:p>
    <w:p w14:paraId="481158A0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2" w:name="_ENREF_12"/>
      <w:r w:rsidRPr="0021035F">
        <w:rPr>
          <w:noProof/>
        </w:rPr>
        <w:t>[12]</w:t>
      </w:r>
      <w:r w:rsidRPr="0021035F">
        <w:rPr>
          <w:noProof/>
        </w:rPr>
        <w:tab/>
        <w:t>Lohmann E, Guerreiro RJ, Erginel-Unaltuna N, Gurunlian N, Bilgic B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(2012) Identification of PSEN1 and PSEN2 gene mutations and variants in Turkish dementia patients. </w:t>
      </w:r>
      <w:r w:rsidRPr="0021035F">
        <w:rPr>
          <w:i/>
          <w:noProof/>
        </w:rPr>
        <w:t>Neurobiol Aging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33</w:t>
      </w:r>
      <w:r w:rsidRPr="0021035F">
        <w:rPr>
          <w:noProof/>
        </w:rPr>
        <w:t>, 1850.e1817-1827.</w:t>
      </w:r>
      <w:bookmarkEnd w:id="12"/>
    </w:p>
    <w:p w14:paraId="3021C82B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3" w:name="_ENREF_13"/>
      <w:r w:rsidRPr="0021035F">
        <w:rPr>
          <w:noProof/>
        </w:rPr>
        <w:t>[13]</w:t>
      </w:r>
      <w:r w:rsidRPr="0021035F">
        <w:rPr>
          <w:noProof/>
        </w:rPr>
        <w:tab/>
        <w:t>Piscopo P, Talarico G, Crestini A, Gasparini M, Malvezzi-Campeggi L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(2010) A novel mutation in the predicted TMIII domain of the PSEN2 gene in an Italian pedigree with atypical Alzheimer's disease. </w:t>
      </w:r>
      <w:r w:rsidRPr="0021035F">
        <w:rPr>
          <w:i/>
          <w:noProof/>
        </w:rPr>
        <w:t>J Alzheimers Dis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20</w:t>
      </w:r>
      <w:r w:rsidRPr="0021035F">
        <w:rPr>
          <w:noProof/>
        </w:rPr>
        <w:t>, 43-47.</w:t>
      </w:r>
      <w:bookmarkEnd w:id="13"/>
    </w:p>
    <w:p w14:paraId="509E5E42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4" w:name="_ENREF_14"/>
      <w:r w:rsidRPr="0021035F">
        <w:rPr>
          <w:noProof/>
        </w:rPr>
        <w:t>[14]</w:t>
      </w:r>
      <w:r w:rsidRPr="0021035F">
        <w:rPr>
          <w:noProof/>
        </w:rPr>
        <w:tab/>
        <w:t>Zekanowski C, Styczynska M, Peplonska B, Gabryelewicz T, Religa D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(2003) Mutations in presenilin 1, presenilin 2 and amyloid precursor protein genes in patients with early-onset Alzheimer's disease in Poland. </w:t>
      </w:r>
      <w:r w:rsidRPr="0021035F">
        <w:rPr>
          <w:i/>
          <w:noProof/>
        </w:rPr>
        <w:t>Exp Neurol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184</w:t>
      </w:r>
      <w:r w:rsidRPr="0021035F">
        <w:rPr>
          <w:noProof/>
        </w:rPr>
        <w:t>, 991-996.</w:t>
      </w:r>
      <w:bookmarkEnd w:id="14"/>
    </w:p>
    <w:p w14:paraId="47DB76AC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5" w:name="_ENREF_15"/>
      <w:r w:rsidRPr="0021035F">
        <w:rPr>
          <w:noProof/>
        </w:rPr>
        <w:t>[15]</w:t>
      </w:r>
      <w:r w:rsidRPr="0021035F">
        <w:rPr>
          <w:noProof/>
        </w:rPr>
        <w:tab/>
        <w:t>Marcon G, Di Fede G, Giaccone G, Rossi G, Giovagnoli AR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(2009) A novel Italian presenilin 2 gene mutation with prevalent behavioral phenotype. </w:t>
      </w:r>
      <w:r w:rsidRPr="0021035F">
        <w:rPr>
          <w:i/>
          <w:noProof/>
        </w:rPr>
        <w:t>J Alzheimers Dis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16</w:t>
      </w:r>
      <w:r w:rsidRPr="0021035F">
        <w:rPr>
          <w:noProof/>
        </w:rPr>
        <w:t>, 509-511.</w:t>
      </w:r>
      <w:bookmarkEnd w:id="15"/>
    </w:p>
    <w:p w14:paraId="2D4F5ED8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6" w:name="_ENREF_16"/>
      <w:r w:rsidRPr="0021035F">
        <w:rPr>
          <w:noProof/>
        </w:rPr>
        <w:t>[16]</w:t>
      </w:r>
      <w:r w:rsidRPr="0021035F">
        <w:rPr>
          <w:noProof/>
        </w:rPr>
        <w:tab/>
        <w:t>Sassi C, Guerreiro R, Gibbs R, Ding J, Lupton MK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(2014) Exome sequencing identifies 2 novel presenilin 1 mutations (p.L166V and p.S230R) in British early-onset Alzheimer's disease. </w:t>
      </w:r>
      <w:r w:rsidRPr="0021035F">
        <w:rPr>
          <w:i/>
          <w:noProof/>
        </w:rPr>
        <w:t>Neurobiol Aging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35</w:t>
      </w:r>
      <w:r w:rsidRPr="0021035F">
        <w:rPr>
          <w:noProof/>
        </w:rPr>
        <w:t>, 2422.e2413-2426.</w:t>
      </w:r>
      <w:bookmarkEnd w:id="16"/>
    </w:p>
    <w:p w14:paraId="1A3D15C8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7" w:name="_ENREF_17"/>
      <w:r w:rsidRPr="0021035F">
        <w:rPr>
          <w:noProof/>
        </w:rPr>
        <w:t>[17]</w:t>
      </w:r>
      <w:r w:rsidRPr="0021035F">
        <w:rPr>
          <w:noProof/>
        </w:rPr>
        <w:tab/>
        <w:t>Marcon G, Giaccone G, Cupidi C, Balestrieri M, Beltrami CA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(2004) Neuropathological and clinical phenotype of an Italian Alzheimer family with M239V mutation of presenilin 2 gene. </w:t>
      </w:r>
      <w:r w:rsidRPr="0021035F">
        <w:rPr>
          <w:i/>
          <w:noProof/>
        </w:rPr>
        <w:t>J Neuropathol Exp Neurol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63</w:t>
      </w:r>
      <w:r w:rsidRPr="0021035F">
        <w:rPr>
          <w:noProof/>
        </w:rPr>
        <w:t>, 199-209.</w:t>
      </w:r>
      <w:bookmarkEnd w:id="17"/>
    </w:p>
    <w:p w14:paraId="140A54CC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8" w:name="_ENREF_18"/>
      <w:r w:rsidRPr="0021035F">
        <w:rPr>
          <w:noProof/>
        </w:rPr>
        <w:t>[18]</w:t>
      </w:r>
      <w:r w:rsidRPr="0021035F">
        <w:rPr>
          <w:noProof/>
        </w:rPr>
        <w:tab/>
        <w:t>Wallon D, Rousseau S, Rovelet-Lecrux A, Quillard-Muraine M, Guyant-Marechal L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(2012) The French series of autosomal dominant early onset Alzheimer's disease cases: mutation spectrum and cerebrospinal fluid biomarkers. </w:t>
      </w:r>
      <w:r w:rsidRPr="0021035F">
        <w:rPr>
          <w:i/>
          <w:noProof/>
        </w:rPr>
        <w:t>J Alzheimers Dis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30</w:t>
      </w:r>
      <w:r w:rsidRPr="0021035F">
        <w:rPr>
          <w:noProof/>
        </w:rPr>
        <w:t>, 847-856.</w:t>
      </w:r>
      <w:bookmarkEnd w:id="18"/>
    </w:p>
    <w:p w14:paraId="37BE43C5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19" w:name="_ENREF_19"/>
      <w:r w:rsidRPr="0021035F">
        <w:rPr>
          <w:noProof/>
        </w:rPr>
        <w:t>[19]</w:t>
      </w:r>
      <w:r w:rsidRPr="0021035F">
        <w:rPr>
          <w:noProof/>
        </w:rPr>
        <w:tab/>
        <w:t>Finckh U, Alberici A, Antoniazzi M, Benussi L, Fedi V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(2000) Variable expression of familial Alzheimer disease associated with presenilin 2 mutation M239I. </w:t>
      </w:r>
      <w:r w:rsidRPr="0021035F">
        <w:rPr>
          <w:i/>
          <w:noProof/>
        </w:rPr>
        <w:t>Neurology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54</w:t>
      </w:r>
      <w:r w:rsidRPr="0021035F">
        <w:rPr>
          <w:noProof/>
        </w:rPr>
        <w:t>, 2006-2008.</w:t>
      </w:r>
      <w:bookmarkEnd w:id="19"/>
    </w:p>
    <w:p w14:paraId="2586CB6E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20" w:name="_ENREF_20"/>
      <w:r w:rsidRPr="0021035F">
        <w:rPr>
          <w:noProof/>
        </w:rPr>
        <w:lastRenderedPageBreak/>
        <w:t>[20]</w:t>
      </w:r>
      <w:r w:rsidRPr="0021035F">
        <w:rPr>
          <w:noProof/>
        </w:rPr>
        <w:tab/>
        <w:t>Lleo A, Blesa R, Queralt R, Ezquerra M, Molinuevo JL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(2002) Frequency of mutations in the presenilin and amyloid precursor protein genes in early-onset Alzheimer disease in Spain. </w:t>
      </w:r>
      <w:r w:rsidRPr="0021035F">
        <w:rPr>
          <w:i/>
          <w:noProof/>
        </w:rPr>
        <w:t>Arch Neurol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59</w:t>
      </w:r>
      <w:r w:rsidRPr="0021035F">
        <w:rPr>
          <w:noProof/>
        </w:rPr>
        <w:t>, 1759-1763.</w:t>
      </w:r>
      <w:bookmarkEnd w:id="20"/>
    </w:p>
    <w:p w14:paraId="155D5232" w14:textId="77777777" w:rsidR="0021035F" w:rsidRPr="0021035F" w:rsidRDefault="0021035F" w:rsidP="0021035F">
      <w:pPr>
        <w:pStyle w:val="EndNoteBibliography"/>
        <w:ind w:left="720" w:hanging="720"/>
        <w:rPr>
          <w:noProof/>
        </w:rPr>
      </w:pPr>
      <w:bookmarkStart w:id="21" w:name="_ENREF_21"/>
      <w:r w:rsidRPr="0021035F">
        <w:rPr>
          <w:noProof/>
        </w:rPr>
        <w:t>[21]</w:t>
      </w:r>
      <w:r w:rsidRPr="0021035F">
        <w:rPr>
          <w:noProof/>
        </w:rPr>
        <w:tab/>
        <w:t>Ezquerra M, Lleo A, Castellvi M, Queralt R, Santacruz P</w:t>
      </w:r>
      <w:r w:rsidRPr="0021035F">
        <w:rPr>
          <w:i/>
          <w:noProof/>
        </w:rPr>
        <w:t>, et al.</w:t>
      </w:r>
      <w:r w:rsidRPr="0021035F">
        <w:rPr>
          <w:noProof/>
        </w:rPr>
        <w:t xml:space="preserve"> (2003) A novel mutation in the PSEN2 gene (T430M) associated with variable expression in a family with early-onset Alzheimer disease. </w:t>
      </w:r>
      <w:r w:rsidRPr="0021035F">
        <w:rPr>
          <w:i/>
          <w:noProof/>
        </w:rPr>
        <w:t>Arch Neurol</w:t>
      </w:r>
      <w:r w:rsidRPr="0021035F">
        <w:rPr>
          <w:noProof/>
        </w:rPr>
        <w:t xml:space="preserve"> </w:t>
      </w:r>
      <w:r w:rsidRPr="0021035F">
        <w:rPr>
          <w:b/>
          <w:noProof/>
        </w:rPr>
        <w:t>60</w:t>
      </w:r>
      <w:r w:rsidRPr="0021035F">
        <w:rPr>
          <w:noProof/>
        </w:rPr>
        <w:t>, 1149-1151.</w:t>
      </w:r>
      <w:bookmarkEnd w:id="21"/>
    </w:p>
    <w:p w14:paraId="7FF3BE52" w14:textId="3B1AFCB4" w:rsidR="00BF72B3" w:rsidRPr="006F5F60" w:rsidRDefault="007E6FAC" w:rsidP="006F5F60">
      <w:pPr>
        <w:rPr>
          <w:sz w:val="16"/>
          <w:szCs w:val="16"/>
        </w:rPr>
      </w:pPr>
      <w:r w:rsidRPr="006F5F60">
        <w:rPr>
          <w:sz w:val="16"/>
          <w:szCs w:val="16"/>
        </w:rPr>
        <w:fldChar w:fldCharType="end"/>
      </w:r>
    </w:p>
    <w:sectPr w:rsidR="00BF72B3" w:rsidRPr="006F5F60" w:rsidSect="00EF355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92D8E" w14:textId="77777777" w:rsidR="00A853DB" w:rsidRDefault="00A853DB">
      <w:r>
        <w:separator/>
      </w:r>
    </w:p>
  </w:endnote>
  <w:endnote w:type="continuationSeparator" w:id="0">
    <w:p w14:paraId="6E4E096B" w14:textId="77777777" w:rsidR="00A853DB" w:rsidRDefault="00A8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1B78E" w14:textId="77777777" w:rsidR="004C4128" w:rsidRDefault="004C4128" w:rsidP="00B141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BB9EFA" w14:textId="77777777" w:rsidR="004C4128" w:rsidRDefault="004C4128" w:rsidP="00081C3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22" w:author="sesepaul" w:date="2017-11-30T17:07:00Z"/>
  <w:sdt>
    <w:sdtPr>
      <w:id w:val="-1823957098"/>
      <w:docPartObj>
        <w:docPartGallery w:val="Page Numbers (Bottom of Page)"/>
        <w:docPartUnique/>
      </w:docPartObj>
    </w:sdtPr>
    <w:sdtEndPr/>
    <w:sdtContent>
      <w:customXmlInsRangeEnd w:id="22"/>
      <w:p w14:paraId="2EB76AA5" w14:textId="7F32688A" w:rsidR="008B2CFD" w:rsidRDefault="008B2CFD">
        <w:pPr>
          <w:pStyle w:val="Footer"/>
          <w:jc w:val="center"/>
          <w:rPr>
            <w:ins w:id="23" w:author="sesepaul" w:date="2017-11-30T17:07:00Z"/>
          </w:rPr>
        </w:pPr>
        <w:ins w:id="24" w:author="sesepaul" w:date="2017-11-30T17:07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B0152C" w:rsidRPr="00B0152C">
          <w:rPr>
            <w:noProof/>
            <w:lang w:val="zh-CN"/>
          </w:rPr>
          <w:t>3</w:t>
        </w:r>
        <w:ins w:id="25" w:author="sesepaul" w:date="2017-11-30T17:07:00Z">
          <w:r>
            <w:fldChar w:fldCharType="end"/>
          </w:r>
        </w:ins>
      </w:p>
      <w:customXmlInsRangeStart w:id="26" w:author="sesepaul" w:date="2017-11-30T17:07:00Z"/>
    </w:sdtContent>
  </w:sdt>
  <w:customXmlInsRangeEnd w:id="26"/>
  <w:p w14:paraId="5906189F" w14:textId="77777777" w:rsidR="004C4128" w:rsidRDefault="004C4128" w:rsidP="00081C3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87DF7" w14:textId="77777777" w:rsidR="00A853DB" w:rsidRDefault="00A853DB">
      <w:r>
        <w:separator/>
      </w:r>
    </w:p>
  </w:footnote>
  <w:footnote w:type="continuationSeparator" w:id="0">
    <w:p w14:paraId="502575B8" w14:textId="77777777" w:rsidR="00A853DB" w:rsidRDefault="00A853D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sepaul">
    <w15:presenceInfo w15:providerId="None" w15:userId="sesepau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lzheimer&amp;apos;s Disease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wwe05ppmz9fsnewetqx9xxgddrpvrszvv52&quot;&gt;genotype phenotype correlation&lt;record-ids&gt;&lt;item&gt;2&lt;/item&gt;&lt;item&gt;11&lt;/item&gt;&lt;item&gt;18&lt;/item&gt;&lt;item&gt;31&lt;/item&gt;&lt;item&gt;116&lt;/item&gt;&lt;item&gt;122&lt;/item&gt;&lt;item&gt;123&lt;/item&gt;&lt;item&gt;125&lt;/item&gt;&lt;item&gt;126&lt;/item&gt;&lt;item&gt;127&lt;/item&gt;&lt;item&gt;128&lt;/item&gt;&lt;item&gt;129&lt;/item&gt;&lt;item&gt;130&lt;/item&gt;&lt;item&gt;131&lt;/item&gt;&lt;item&gt;271&lt;/item&gt;&lt;item&gt;283&lt;/item&gt;&lt;item&gt;286&lt;/item&gt;&lt;item&gt;304&lt;/item&gt;&lt;item&gt;332&lt;/item&gt;&lt;item&gt;333&lt;/item&gt;&lt;item&gt;334&lt;/item&gt;&lt;/record-ids&gt;&lt;/item&gt;&lt;/Libraries&gt;"/>
  </w:docVars>
  <w:rsids>
    <w:rsidRoot w:val="00BF72B3"/>
    <w:rsid w:val="00081C3C"/>
    <w:rsid w:val="000A7039"/>
    <w:rsid w:val="00136B4C"/>
    <w:rsid w:val="001626BB"/>
    <w:rsid w:val="0019030A"/>
    <w:rsid w:val="001B1E3B"/>
    <w:rsid w:val="001D2BBB"/>
    <w:rsid w:val="0021035F"/>
    <w:rsid w:val="00226C66"/>
    <w:rsid w:val="00234652"/>
    <w:rsid w:val="0026117D"/>
    <w:rsid w:val="002B38AC"/>
    <w:rsid w:val="002C016F"/>
    <w:rsid w:val="002C2CBB"/>
    <w:rsid w:val="003819AA"/>
    <w:rsid w:val="00385D1E"/>
    <w:rsid w:val="00386689"/>
    <w:rsid w:val="003B55D4"/>
    <w:rsid w:val="003C0778"/>
    <w:rsid w:val="003F1FC5"/>
    <w:rsid w:val="00441426"/>
    <w:rsid w:val="0046540B"/>
    <w:rsid w:val="00470814"/>
    <w:rsid w:val="0047370A"/>
    <w:rsid w:val="004B0BAA"/>
    <w:rsid w:val="004C4128"/>
    <w:rsid w:val="004D3168"/>
    <w:rsid w:val="004F26A2"/>
    <w:rsid w:val="0051675F"/>
    <w:rsid w:val="005214A0"/>
    <w:rsid w:val="005355C2"/>
    <w:rsid w:val="005A3989"/>
    <w:rsid w:val="005F4984"/>
    <w:rsid w:val="005F781A"/>
    <w:rsid w:val="00624E7A"/>
    <w:rsid w:val="00645362"/>
    <w:rsid w:val="006B0303"/>
    <w:rsid w:val="006D0B89"/>
    <w:rsid w:val="006F212F"/>
    <w:rsid w:val="006F5F60"/>
    <w:rsid w:val="007149AF"/>
    <w:rsid w:val="00755974"/>
    <w:rsid w:val="007B1EFC"/>
    <w:rsid w:val="007E6FAC"/>
    <w:rsid w:val="00810CD2"/>
    <w:rsid w:val="0081604C"/>
    <w:rsid w:val="00871303"/>
    <w:rsid w:val="00896F4C"/>
    <w:rsid w:val="008B2CFD"/>
    <w:rsid w:val="008F4DB8"/>
    <w:rsid w:val="00904915"/>
    <w:rsid w:val="0090669F"/>
    <w:rsid w:val="009B5593"/>
    <w:rsid w:val="009D65C6"/>
    <w:rsid w:val="009E45E2"/>
    <w:rsid w:val="009F27A0"/>
    <w:rsid w:val="009F5116"/>
    <w:rsid w:val="00A71DAF"/>
    <w:rsid w:val="00A853DB"/>
    <w:rsid w:val="00B0152C"/>
    <w:rsid w:val="00B141DD"/>
    <w:rsid w:val="00B155EB"/>
    <w:rsid w:val="00B629F6"/>
    <w:rsid w:val="00B816C8"/>
    <w:rsid w:val="00B82173"/>
    <w:rsid w:val="00B83325"/>
    <w:rsid w:val="00BF72B3"/>
    <w:rsid w:val="00C10F6F"/>
    <w:rsid w:val="00C43DC3"/>
    <w:rsid w:val="00C72D40"/>
    <w:rsid w:val="00C92432"/>
    <w:rsid w:val="00CC5CA7"/>
    <w:rsid w:val="00D829E0"/>
    <w:rsid w:val="00D97D1F"/>
    <w:rsid w:val="00DF2D55"/>
    <w:rsid w:val="00E140DB"/>
    <w:rsid w:val="00EB4385"/>
    <w:rsid w:val="00EF355E"/>
    <w:rsid w:val="00F62573"/>
    <w:rsid w:val="00FB0970"/>
    <w:rsid w:val="00FD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C73D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footer" w:uiPriority="99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B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2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82173"/>
    <w:rPr>
      <w:b/>
      <w:bCs/>
      <w:strike w:val="0"/>
      <w:dstrike w:val="0"/>
      <w:color w:val="00AAFF"/>
      <w:u w:val="none"/>
      <w:effect w:val="none"/>
    </w:rPr>
  </w:style>
  <w:style w:type="paragraph" w:styleId="NormalWeb">
    <w:name w:val="Normal (Web)"/>
    <w:basedOn w:val="Normal"/>
    <w:rsid w:val="00C92432"/>
    <w:pPr>
      <w:widowControl/>
      <w:spacing w:after="100" w:afterAutospacing="1"/>
    </w:pPr>
    <w:rPr>
      <w:rFonts w:ascii="SimSun" w:hAnsi="SimSun" w:cs="SimSun"/>
      <w:color w:val="000000"/>
      <w:kern w:val="0"/>
      <w:sz w:val="16"/>
      <w:szCs w:val="16"/>
    </w:rPr>
  </w:style>
  <w:style w:type="paragraph" w:styleId="Footer">
    <w:name w:val="footer"/>
    <w:basedOn w:val="Normal"/>
    <w:link w:val="FooterChar"/>
    <w:uiPriority w:val="99"/>
    <w:rsid w:val="00081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081C3C"/>
  </w:style>
  <w:style w:type="paragraph" w:customStyle="1" w:styleId="EndNoteBibliographyTitle">
    <w:name w:val="EndNote Bibliography Title"/>
    <w:basedOn w:val="Normal"/>
    <w:rsid w:val="00DF2D55"/>
    <w:pPr>
      <w:jc w:val="center"/>
    </w:pPr>
    <w:rPr>
      <w:sz w:val="20"/>
    </w:rPr>
  </w:style>
  <w:style w:type="paragraph" w:customStyle="1" w:styleId="EndNoteBibliography">
    <w:name w:val="EndNote Bibliography"/>
    <w:basedOn w:val="Normal"/>
    <w:rsid w:val="00DF2D55"/>
    <w:rPr>
      <w:sz w:val="20"/>
    </w:rPr>
  </w:style>
  <w:style w:type="paragraph" w:styleId="Caption">
    <w:name w:val="caption"/>
    <w:basedOn w:val="Normal"/>
    <w:next w:val="Normal"/>
    <w:unhideWhenUsed/>
    <w:qFormat/>
    <w:rsid w:val="00B155EB"/>
    <w:rPr>
      <w:rFonts w:asciiTheme="majorHAnsi" w:hAnsiTheme="majorHAnsi" w:cstheme="majorBidi"/>
      <w:sz w:val="20"/>
      <w:szCs w:val="20"/>
    </w:rPr>
  </w:style>
  <w:style w:type="paragraph" w:styleId="Header">
    <w:name w:val="header"/>
    <w:basedOn w:val="Normal"/>
    <w:link w:val="HeaderChar"/>
    <w:rsid w:val="001D2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D2BBB"/>
    <w:rPr>
      <w:kern w:val="2"/>
      <w:sz w:val="18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8B2C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B2CFD"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2CFD"/>
    <w:rPr>
      <w:kern w:val="2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4DB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01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footer" w:uiPriority="99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B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2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82173"/>
    <w:rPr>
      <w:b/>
      <w:bCs/>
      <w:strike w:val="0"/>
      <w:dstrike w:val="0"/>
      <w:color w:val="00AAFF"/>
      <w:u w:val="none"/>
      <w:effect w:val="none"/>
    </w:rPr>
  </w:style>
  <w:style w:type="paragraph" w:styleId="NormalWeb">
    <w:name w:val="Normal (Web)"/>
    <w:basedOn w:val="Normal"/>
    <w:rsid w:val="00C92432"/>
    <w:pPr>
      <w:widowControl/>
      <w:spacing w:after="100" w:afterAutospacing="1"/>
    </w:pPr>
    <w:rPr>
      <w:rFonts w:ascii="SimSun" w:hAnsi="SimSun" w:cs="SimSun"/>
      <w:color w:val="000000"/>
      <w:kern w:val="0"/>
      <w:sz w:val="16"/>
      <w:szCs w:val="16"/>
    </w:rPr>
  </w:style>
  <w:style w:type="paragraph" w:styleId="Footer">
    <w:name w:val="footer"/>
    <w:basedOn w:val="Normal"/>
    <w:link w:val="FooterChar"/>
    <w:uiPriority w:val="99"/>
    <w:rsid w:val="00081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081C3C"/>
  </w:style>
  <w:style w:type="paragraph" w:customStyle="1" w:styleId="EndNoteBibliographyTitle">
    <w:name w:val="EndNote Bibliography Title"/>
    <w:basedOn w:val="Normal"/>
    <w:rsid w:val="00DF2D55"/>
    <w:pPr>
      <w:jc w:val="center"/>
    </w:pPr>
    <w:rPr>
      <w:sz w:val="20"/>
    </w:rPr>
  </w:style>
  <w:style w:type="paragraph" w:customStyle="1" w:styleId="EndNoteBibliography">
    <w:name w:val="EndNote Bibliography"/>
    <w:basedOn w:val="Normal"/>
    <w:rsid w:val="00DF2D55"/>
    <w:rPr>
      <w:sz w:val="20"/>
    </w:rPr>
  </w:style>
  <w:style w:type="paragraph" w:styleId="Caption">
    <w:name w:val="caption"/>
    <w:basedOn w:val="Normal"/>
    <w:next w:val="Normal"/>
    <w:unhideWhenUsed/>
    <w:qFormat/>
    <w:rsid w:val="00B155EB"/>
    <w:rPr>
      <w:rFonts w:asciiTheme="majorHAnsi" w:hAnsiTheme="majorHAnsi" w:cstheme="majorBidi"/>
      <w:sz w:val="20"/>
      <w:szCs w:val="20"/>
    </w:rPr>
  </w:style>
  <w:style w:type="paragraph" w:styleId="Header">
    <w:name w:val="header"/>
    <w:basedOn w:val="Normal"/>
    <w:link w:val="HeaderChar"/>
    <w:rsid w:val="001D2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D2BBB"/>
    <w:rPr>
      <w:kern w:val="2"/>
      <w:sz w:val="18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8B2C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B2CFD"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2CFD"/>
    <w:rPr>
      <w:kern w:val="2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4DB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01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2848</Words>
  <Characters>16240</Characters>
  <Application>Microsoft Office Word</Application>
  <DocSecurity>0</DocSecurity>
  <Lines>135</Lines>
  <Paragraphs>38</Paragraphs>
  <ScaleCrop>false</ScaleCrop>
  <Company/>
  <LinksUpToDate>false</LinksUpToDate>
  <CharactersWithSpaces>19050</CharactersWithSpaces>
  <SharedDoc>false</SharedDoc>
  <HLinks>
    <vt:vector size="102" baseType="variant">
      <vt:variant>
        <vt:i4>4718603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4325387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4194315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4521995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4587531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4784139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4390923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4653067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Mutation</dc:title>
  <dc:subject/>
  <dc:creator>issize</dc:creator>
  <cp:keywords/>
  <dc:description/>
  <cp:lastModifiedBy>Naresh Korrapati</cp:lastModifiedBy>
  <cp:revision>46</cp:revision>
  <dcterms:created xsi:type="dcterms:W3CDTF">2017-08-19T02:32:00Z</dcterms:created>
  <dcterms:modified xsi:type="dcterms:W3CDTF">2018-01-19T08:26:00Z</dcterms:modified>
</cp:coreProperties>
</file>